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68102" w14:textId="69FB2B95" w:rsidR="0091006D" w:rsidRDefault="0091006D" w:rsidP="0091006D">
      <w:pPr>
        <w:pStyle w:val="titel2"/>
        <w:shd w:val="clear" w:color="auto" w:fill="F9F9FB"/>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Bekendtgørelse om betaling for Arbejdsmarkedets Erhvervssikrings og Ankestyrelsens administration af forhold, der er omfattet af lov om arbejdsskadesikring m.v.</w:t>
      </w:r>
    </w:p>
    <w:p w14:paraId="49C00B0F" w14:textId="530F00E5" w:rsidR="0091006D" w:rsidRDefault="0091006D" w:rsidP="0091006D">
      <w:pPr>
        <w:pStyle w:val="indledning2"/>
        <w:shd w:val="clear" w:color="auto" w:fill="F9F9FB"/>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 xml:space="preserve">I medfør af § 59, </w:t>
      </w:r>
      <w:r w:rsidRPr="00CC0EE4">
        <w:rPr>
          <w:rFonts w:ascii="Questa-Regular" w:hAnsi="Questa-Regular"/>
          <w:color w:val="212529"/>
          <w:sz w:val="23"/>
          <w:szCs w:val="23"/>
        </w:rPr>
        <w:t xml:space="preserve">stk. </w:t>
      </w:r>
      <w:ins w:id="0" w:author="Cecilie Hertel Thygesen" w:date="2025-05-19T15:42:00Z">
        <w:r w:rsidR="00FF5410" w:rsidRPr="00CC0EE4">
          <w:rPr>
            <w:rFonts w:ascii="Questa-Regular" w:hAnsi="Questa-Regular"/>
            <w:color w:val="212529"/>
            <w:sz w:val="23"/>
            <w:szCs w:val="23"/>
          </w:rPr>
          <w:t>4</w:t>
        </w:r>
      </w:ins>
      <w:del w:id="1" w:author="Cecilie Hertel Thygesen" w:date="2025-05-19T15:42:00Z">
        <w:r w:rsidRPr="00CC0EE4" w:rsidDel="00FF5410">
          <w:rPr>
            <w:rFonts w:ascii="Questa-Regular" w:hAnsi="Questa-Regular"/>
            <w:color w:val="212529"/>
            <w:sz w:val="23"/>
            <w:szCs w:val="23"/>
          </w:rPr>
          <w:delText>5</w:delText>
        </w:r>
      </w:del>
      <w:r w:rsidRPr="00CC0EE4">
        <w:rPr>
          <w:rFonts w:ascii="Questa-Regular" w:hAnsi="Questa-Regular"/>
          <w:color w:val="212529"/>
          <w:sz w:val="23"/>
          <w:szCs w:val="23"/>
        </w:rPr>
        <w:t>, 1. pkt., i lov om arbejdsskadesikring, jf. lovbekendtgørelse nr. 919 af 25. juni 2024,</w:t>
      </w:r>
      <w:ins w:id="2" w:author="Cecilie Hertel Thygesen" w:date="2025-05-20T16:07:00Z">
        <w:r w:rsidR="008C1135" w:rsidRPr="00CC0EE4">
          <w:rPr>
            <w:rFonts w:ascii="Questa-Regular" w:hAnsi="Questa-Regular"/>
            <w:color w:val="212529"/>
            <w:sz w:val="23"/>
            <w:szCs w:val="23"/>
          </w:rPr>
          <w:t xml:space="preserve"> som ændret ved xxx,</w:t>
        </w:r>
      </w:ins>
      <w:r>
        <w:rPr>
          <w:rFonts w:ascii="Questa-Regular" w:hAnsi="Questa-Regular"/>
          <w:color w:val="212529"/>
          <w:sz w:val="23"/>
          <w:szCs w:val="23"/>
        </w:rPr>
        <w:t xml:space="preserve"> og efter forhandling med social- og boligministeren fastsættes:</w:t>
      </w:r>
    </w:p>
    <w:p w14:paraId="6775166A" w14:textId="77777777" w:rsidR="0091006D" w:rsidRDefault="0091006D" w:rsidP="0091006D">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1</w:t>
      </w:r>
    </w:p>
    <w:p w14:paraId="11E9C3CA" w14:textId="77777777" w:rsidR="0091006D" w:rsidRDefault="0091006D" w:rsidP="0091006D">
      <w:pPr>
        <w:pStyle w:val="kapiteloverskrift2"/>
        <w:shd w:val="clear" w:color="auto" w:fill="F9F9FB"/>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Betaling for Arbejdsmarkedets Erhvervssikrings administration</w:t>
      </w:r>
    </w:p>
    <w:p w14:paraId="5008E9B5"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w:t>
      </w:r>
      <w:r>
        <w:rPr>
          <w:rFonts w:ascii="Questa-Regular" w:hAnsi="Questa-Regular"/>
          <w:color w:val="212529"/>
          <w:sz w:val="23"/>
          <w:szCs w:val="23"/>
        </w:rPr>
        <w:t> Der betales for Arbejdsmarkedets Erhvervssikrings behandling af sager, der ved § 2 i lov om den selvejende institution Arbejdsmarkedets Erhvervssikring eller ved anden lovgivning er henlagt til Arbejdsmarkedets Erhvervssikring.</w:t>
      </w:r>
    </w:p>
    <w:p w14:paraId="00FAAFFB"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Der betales tillige for Arbejdsmarkedets Erhvervssikrings behandling af sager efter tidligere lovgivning, jf. § 2, stk. 2, i lov om Arbejdsmarkedets Erhvervssikring.</w:t>
      </w:r>
    </w:p>
    <w:p w14:paraId="2C3DE0E3"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Som sager, der ved anden lovgivning er henlagt til Arbejdsmarkedets Erhvervssikring, regnes også sager om erstatning og godtgørelse efter offentlige erstatningsordninger m.v., der ikke har hjemmel i arbejdsskadesikringsloven, og som efter lov eller aftale med en offentlig myndighed behandles af Arbejdsmarkedets Erhvervssikring.</w:t>
      </w:r>
    </w:p>
    <w:p w14:paraId="5CE940DA" w14:textId="77777777" w:rsidR="0091006D" w:rsidRDefault="0091006D" w:rsidP="0091006D">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Sager om anmeldte arbejdsulykker</w:t>
      </w:r>
    </w:p>
    <w:p w14:paraId="7B69CF1C"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r>
        <w:rPr>
          <w:rFonts w:ascii="Questa-Regular" w:hAnsi="Questa-Regular"/>
          <w:color w:val="212529"/>
          <w:sz w:val="23"/>
          <w:szCs w:val="23"/>
        </w:rPr>
        <w:t> Arbejdsmarkedets Erhvervssikrings administration og behandling af sager om anmeldte ulykker betales af det forsikringsselskab, der efter arbejdsskadesikringslovens § 48, stk. 4, og § 50 har tegnet arbejdsulykkesforsikring for den sikringspligtige arbejdsgiver eller for den frivilligt sikrede selvstændige erhvervsdrivende eller medarbejdende ægtefælle, jf. arbejdsskadesikringslovens § 49, stk. 1, 1. og 3. pkt.</w:t>
      </w:r>
    </w:p>
    <w:p w14:paraId="253B5A83"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Selvforsikrede offentlige myndigheder, jf. arbejdsskadesikringslovens § 48, stk. 5, betaler for behandlingen af sager, der vedrører dem.</w:t>
      </w:r>
    </w:p>
    <w:p w14:paraId="710C1872"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For statslige institutioner påhviler betalingen, jf. stk. 2, det enkelte ministerområde. Vedkommende minister kan fordele udgifterne på de enkelte institutioner.</w:t>
      </w:r>
    </w:p>
    <w:p w14:paraId="7812CAD7"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For kommuner og regioner, der har valgt ikke at tegne arbejdsulykkesforsikring, påhviler betalingen, jf. stk. 2, den kommune eller region, som har det overordnede ansvar for den institution, hvor den anmeldte arbejdsulykke er indtruffet.</w:t>
      </w:r>
    </w:p>
    <w:p w14:paraId="03FC9D02"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Agenturer og andre, som administrerer policerne på forsikringsselskabets vegne, selvforsikrede arbejdsgivere efter § 88, 2. pkt., i arbejdsskadesikringsloven, samt myndigheder, der efter §§ 4-7 i denne bekendtgørelse skal betale for behandlingen af sager vedrørende erstatningsordninger, der behandles i Arbejdsmarkedets Erhvervssikring og Ankestyrelsen, sidestilles i denne bekendtgørelse med et forsikringsselskab og er dermed betalingsforpligtet efter denne bekendtgørelse.</w:t>
      </w:r>
    </w:p>
    <w:p w14:paraId="0D2015CB"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6.</w:t>
      </w:r>
      <w:r>
        <w:rPr>
          <w:rFonts w:ascii="Questa-Regular" w:hAnsi="Questa-Regular"/>
          <w:color w:val="212529"/>
          <w:sz w:val="23"/>
          <w:szCs w:val="23"/>
        </w:rPr>
        <w:t> Garantifonden for skadesforsikringsselskaber betaler for behandlingen af sager, der vedrører garantifonden, jf. § 5 c i lov om en garantifond for skadesforsikringsselskaber.</w:t>
      </w:r>
    </w:p>
    <w:p w14:paraId="22F0CBD6" w14:textId="77777777" w:rsidR="0091006D" w:rsidRDefault="0091006D" w:rsidP="0091006D">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Sager om anmeldte erhvervssygdomme</w:t>
      </w:r>
    </w:p>
    <w:p w14:paraId="0AC8A856"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3.</w:t>
      </w:r>
      <w:r>
        <w:rPr>
          <w:rFonts w:ascii="Questa-Regular" w:hAnsi="Questa-Regular"/>
          <w:color w:val="212529"/>
          <w:sz w:val="23"/>
          <w:szCs w:val="23"/>
        </w:rPr>
        <w:t> Arbejdsmarkedets Erhvervssikrings administration og behandling af sager om anmeldte erhvervssygdomme betales af bidrag, som Arbejdsmarkedets Erhvervssikring har opkrævet efter arbejdsskadesikringslovens § 55 til finansiering af udgifter til erhvervssygdomme, jf. arbejdsskadesikringslovens § 49, stk. 1, 2. pkt., og § 58 b.</w:t>
      </w:r>
    </w:p>
    <w:p w14:paraId="4EEEABAE" w14:textId="77777777" w:rsidR="0091006D" w:rsidRDefault="0091006D" w:rsidP="0091006D">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Andre sager</w:t>
      </w:r>
    </w:p>
    <w:p w14:paraId="353D1425"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4.</w:t>
      </w:r>
      <w:r>
        <w:rPr>
          <w:rFonts w:ascii="Questa-Regular" w:hAnsi="Questa-Regular"/>
          <w:color w:val="212529"/>
          <w:sz w:val="23"/>
          <w:szCs w:val="23"/>
        </w:rPr>
        <w:t> Reglerne i arbejdsskadesikringslovens § 48, stk. 6, 3. pkt., og § 52, stk. 4 og 5, om fordeling af udgifter til erstatning anvendes også på betaling for behandlingen af sager, der er omfattet af disse bestemmelser. Efter samme regler fordeles også betalingen for administrationen af anmeldte sager om ulykker vedrørende personer, der ikke er omfattet af den sikrede personkreds, og for hvem der ikke kan udpeges en sikringspligtig arbejdsgiver efter arbejdsskadesikringslovens kapitel 9. Tilsvarende gælder betaling for Arbejdsmarkedets Erhvervssikrings behandling af udbetalinger som følge af en voldsskade, jf. arbejdsskadesikringslovens § 49 b, stk. 6.</w:t>
      </w:r>
    </w:p>
    <w:p w14:paraId="033A926E"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Administrationen af sager om erhvervssygdomme efter arbejdsskadesikringslovens § 49, stk. 4, betales af Arbejdsmarkedets Erhvervssikring af bidrag efter arbejdsskadesikringslovens § 55. Arbejdsmarkedets Erhvervssikring henfører administrationsudgiften til den branchegruppe, der skal betale eventuel erstatning i sagerne.</w:t>
      </w:r>
    </w:p>
    <w:p w14:paraId="79104845"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5.</w:t>
      </w:r>
      <w:r>
        <w:rPr>
          <w:rFonts w:ascii="Questa-Regular" w:hAnsi="Questa-Regular"/>
          <w:color w:val="212529"/>
          <w:sz w:val="23"/>
          <w:szCs w:val="23"/>
        </w:rPr>
        <w:t> Betalingen for behandlingen af sager om ulykker, der er opstået under udøvelse af borgerlige eller kommunale ombud, jf. arbejdsskadesikringslovens § 4, stk. 2, nr. 1, betales af den statslige eller kommunale myndighed, som ombuddet vedrører. Arbejdsmarkedets Erhvervssikring betaler for sager om erhvervssygdomme, der er opstået under udøvelse af borgerlige eller kommunale ombud, jf. arbejdsskadesikringslovens § 4, stk. 2, nr. 1, af bidrag efter arbejdsskadesikringslovens § 55.</w:t>
      </w:r>
    </w:p>
    <w:p w14:paraId="00B175C2"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Beskæftigelsesministeriet betaler for behandlingen af sager om ulykker, der er opstået under forsøg på redning af menneskeliv, jf. arbejdsskadesikringslovens § 4, stk. 2, nr. 4. Arbejdsmarkedets Erhvervssikring betaler for behandlingen af sager om erhvervssygdomme, der er opstået under forsøg på redning af menneskeliv, jf. arbejdsskadesikringslovens § 4, stk. 2, nr. 4, af bidrag efter arbejdsskadesikringslovens § 55.</w:t>
      </w:r>
    </w:p>
    <w:p w14:paraId="32FF533E"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Beskæftigelsesministeriet betaler for behandlingen af sager om ulykker, der er en følge af arbejdsrelaterede vaccinationer mod covid-19 foretaget i perioden fra og med den 27. december 2020 til og med den 31. december 2022, jf. arbejdsskadesikringslovens § 49, stk. 9.</w:t>
      </w:r>
    </w:p>
    <w:p w14:paraId="08293B1C"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6.</w:t>
      </w:r>
      <w:r>
        <w:rPr>
          <w:rFonts w:ascii="Questa-Regular" w:hAnsi="Questa-Regular"/>
          <w:color w:val="212529"/>
          <w:sz w:val="23"/>
          <w:szCs w:val="23"/>
        </w:rPr>
        <w:t> Betalingen for behandling af sager om skader forvoldt ved terror efter § 10 a, stk. 1, i arbejdsskadesikringsloven betales af staten, jf. arbejdsskadesikringslovens § 10 a, stk. 2.</w:t>
      </w:r>
    </w:p>
    <w:p w14:paraId="30CD4806"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Betalingen for behandling af sager om skader, omfattet af § 10 a, stk. 3, i arbejdsskadesikringsloven, betales ved sager om erhvervssygdomme af Arbejdsmarkedets Erhvervssikring af bidrag, jf. arbejdsskadesikringslovens § 55, og ved sager om ulykker af det forsikringsselskab m.fl., som efter § 10 a, stk. 3, i arbejdsskadesikringsloven skal afholde udgifterne ved ulykker.</w:t>
      </w:r>
    </w:p>
    <w:p w14:paraId="4E50DBC4"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Betalingen for behandling af sager omfattet af § 10 a, stk. 4, i arbejdsskadesikringsloven, betales af den myndighed m.v., der skal bære udgifterne ved arbejdsskade, jf. § 7.</w:t>
      </w:r>
    </w:p>
    <w:p w14:paraId="0F0BDEA3"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7.</w:t>
      </w:r>
      <w:r>
        <w:rPr>
          <w:rFonts w:ascii="Questa-Regular" w:hAnsi="Questa-Regular"/>
          <w:color w:val="212529"/>
          <w:sz w:val="23"/>
          <w:szCs w:val="23"/>
        </w:rPr>
        <w:t> Betalingen for behandling af sager efter de øvrige offentlige erstatningsordninger m.v., der administreres i Arbejdsmarkedets Erhvervssikring, jf. § 2 i lov om Arbejdsmarkedets Erhvervssikring, og som helt eller delvist henviser til arbejdsskadesikringsloven, sker efter følgende regler:</w:t>
      </w:r>
    </w:p>
    <w:p w14:paraId="5568C8B6"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Forsvarsministeriet betaler for behandling af sager efter lov om erstatning til tilskadekomne værnepligtige m.fl., jf. lovbekendtgørelse nr. 284 af 14. marts 2013. Dog betaler Udenrigsministeriet for behandling af sager vedrørende denne personkreds under udførelsen af bistandsarbejde i udviklingslande.</w:t>
      </w:r>
    </w:p>
    <w:p w14:paraId="2FE8E27B"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Justitsministeriet betaler for behandling af sager om indsatte i kriminalforsorgens institutioner.</w:t>
      </w:r>
    </w:p>
    <w:p w14:paraId="144565E6"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Børne- og Undervisningsministeriet betaler for behandling af sager vedrørende deltagere, elever og uddannelses- og erhvervsvejledningssøgende, som er omfattet af de særlige erstatningsordninger, der er fastlagt i henhold til lov eller tekstanmærkning på Børne- og Undervisningsministeriets område, jf. bekendtgørelse nr. 1263 af 2. december 2019 om arbejdsskadesikring af uddannelsessøgende m.fl. § 3, nr. 1-5, samt nr. 7, medmindre tilskadekomne er sikret efter § 2 i arbejdsskadesikringsloven.</w:t>
      </w:r>
    </w:p>
    <w:p w14:paraId="4562DA88"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Sundheds- og Ældreministeriet betaler for behandling af sager om vaccinationsskader og donorskader.</w:t>
      </w:r>
    </w:p>
    <w:p w14:paraId="7C667329"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5)</w:t>
      </w:r>
      <w:r>
        <w:rPr>
          <w:rFonts w:ascii="Questa-Regular" w:hAnsi="Questa-Regular"/>
          <w:color w:val="212529"/>
          <w:sz w:val="23"/>
          <w:szCs w:val="23"/>
        </w:rPr>
        <w:t> Uddannelses- og Forskningsministeriet betaler for behandling af sager, som er omfattet af lov om maritime uddannelser, jf. lovbekendtgørelse nr. 691 af 11. juni 2024, medmindre tilskadekomne er sikret efter § 2 i arbejdsskadesikringsloven.</w:t>
      </w:r>
    </w:p>
    <w:p w14:paraId="015CF159"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6)</w:t>
      </w:r>
      <w:r>
        <w:rPr>
          <w:rFonts w:ascii="Questa-Regular" w:hAnsi="Questa-Regular"/>
          <w:color w:val="212529"/>
          <w:sz w:val="23"/>
          <w:szCs w:val="23"/>
        </w:rPr>
        <w:t> Jobcentrene betaler for behandling af sager om personer omfattet af § 6, nr. 1, i lov om en aktiv beskæftigelsesindsats, jf. lov nr. 280 af 1. marts 2024.</w:t>
      </w:r>
    </w:p>
    <w:p w14:paraId="65A383C6"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7)</w:t>
      </w:r>
      <w:r>
        <w:rPr>
          <w:rFonts w:ascii="Questa-Regular" w:hAnsi="Questa-Regular"/>
          <w:color w:val="212529"/>
          <w:sz w:val="23"/>
          <w:szCs w:val="23"/>
        </w:rPr>
        <w:t> Kommunen betaler for behandling af sager om personer omfattet af § 6, nr. 2, 3, 6, 9 og 10, i lov om en aktiv beskæftigelsesindsats, jf. lov nr. 280 af 1. marts 2024.</w:t>
      </w:r>
    </w:p>
    <w:p w14:paraId="4D0335B8"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8)</w:t>
      </w:r>
      <w:r>
        <w:rPr>
          <w:rFonts w:ascii="Questa-Regular" w:hAnsi="Questa-Regular"/>
          <w:color w:val="212529"/>
          <w:sz w:val="23"/>
          <w:szCs w:val="23"/>
        </w:rPr>
        <w:t> Kommunen betaler for behandlingen af sager om børn og unge i døgnophold efter lov om social service, jf. bekendtgørelse nr. 565 af 30. maj 2024 om sikring efter arbejdsskadesikringsloven for personer i døgnophold efter lov om social service.</w:t>
      </w:r>
    </w:p>
    <w:p w14:paraId="0F30C3A4"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9)</w:t>
      </w:r>
      <w:r>
        <w:rPr>
          <w:rFonts w:ascii="Questa-Regular" w:hAnsi="Questa-Regular"/>
          <w:color w:val="212529"/>
          <w:sz w:val="23"/>
          <w:szCs w:val="23"/>
        </w:rPr>
        <w:t> Den ansættende statsmyndighed betaler for behandling af sager efter lov nr. 336 af 2. april 2014 om erstatning og godtgørelse til tidligere udsendte soldater og andre statsansatte med sent diagnosticeret posttraumatisk belastningsreaktion.</w:t>
      </w:r>
    </w:p>
    <w:p w14:paraId="5CCE1E5A" w14:textId="77777777" w:rsidR="0091006D" w:rsidRDefault="0091006D" w:rsidP="0091006D">
      <w:pPr>
        <w:pStyle w:val="liste1"/>
        <w:shd w:val="clear" w:color="auto" w:fill="F9F9FB"/>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10)</w:t>
      </w:r>
      <w:r>
        <w:rPr>
          <w:rFonts w:ascii="Questa-Regular" w:hAnsi="Questa-Regular"/>
          <w:color w:val="212529"/>
          <w:sz w:val="23"/>
          <w:szCs w:val="23"/>
        </w:rPr>
        <w:t xml:space="preserve"> Den kommune, som i medfør af lov om bekæmpelse af ungdomskriminalitet er ansvarlig for barnet eller den unge, betaler for behandling af sager om erstatning og godtgørelse til børn og unge for skader, der pådrages ved udførelsen af </w:t>
      </w:r>
      <w:proofErr w:type="spellStart"/>
      <w:r>
        <w:rPr>
          <w:rFonts w:ascii="Questa-Regular" w:hAnsi="Questa-Regular"/>
          <w:color w:val="212529"/>
          <w:sz w:val="23"/>
          <w:szCs w:val="23"/>
        </w:rPr>
        <w:t>straksreaktioner</w:t>
      </w:r>
      <w:proofErr w:type="spellEnd"/>
      <w:r>
        <w:rPr>
          <w:rFonts w:ascii="Questa-Regular" w:hAnsi="Questa-Regular"/>
          <w:color w:val="212529"/>
          <w:sz w:val="23"/>
          <w:szCs w:val="23"/>
        </w:rPr>
        <w:t xml:space="preserve">, jf. lov om bekæmpelse af ungdomskriminalitet og bekendtgørelse nr. 1195 af 25. august 2022 om erstatning og godtgørelse til børn og unge for skader, der pådrages ved udførelsen af </w:t>
      </w:r>
      <w:proofErr w:type="spellStart"/>
      <w:r>
        <w:rPr>
          <w:rFonts w:ascii="Questa-Regular" w:hAnsi="Questa-Regular"/>
          <w:color w:val="212529"/>
          <w:sz w:val="23"/>
          <w:szCs w:val="23"/>
        </w:rPr>
        <w:t>straksreaktioner</w:t>
      </w:r>
      <w:proofErr w:type="spellEnd"/>
      <w:r>
        <w:rPr>
          <w:rFonts w:ascii="Questa-Regular" w:hAnsi="Questa-Regular"/>
          <w:color w:val="212529"/>
          <w:sz w:val="23"/>
          <w:szCs w:val="23"/>
        </w:rPr>
        <w:t>.</w:t>
      </w:r>
    </w:p>
    <w:p w14:paraId="6A6F503D" w14:textId="77777777"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Betalingen pålignes det ministerium, under hvis ressort den af erstatningsordningen dækkede aktivitet hører, uanset om denne udføres af en privat institution. Vedkommende minister kan fordele betalingen på de enkelte institutioner.</w:t>
      </w:r>
    </w:p>
    <w:p w14:paraId="4B66236E" w14:textId="77777777" w:rsidR="0091006D" w:rsidRDefault="0091006D" w:rsidP="0091006D">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Opkrævning af betaling for sagsbehandling</w:t>
      </w:r>
    </w:p>
    <w:p w14:paraId="286A02B0" w14:textId="0D98F578" w:rsidR="00B954D6" w:rsidRPr="00432BFB" w:rsidDel="00F429F7" w:rsidRDefault="0091006D" w:rsidP="004D6072">
      <w:pPr>
        <w:rPr>
          <w:del w:id="3" w:author="Tor Even Münter" w:date="2025-05-13T10:37:00Z"/>
          <w:rFonts w:ascii="Questa-Regular" w:hAnsi="Questa-Regular"/>
          <w:color w:val="212529"/>
          <w:sz w:val="23"/>
          <w:szCs w:val="23"/>
        </w:rPr>
      </w:pPr>
      <w:r>
        <w:rPr>
          <w:rStyle w:val="paragrafnr"/>
          <w:rFonts w:ascii="Questa-Regular" w:hAnsi="Questa-Regular"/>
          <w:b/>
          <w:bCs/>
          <w:color w:val="212529"/>
          <w:sz w:val="23"/>
          <w:szCs w:val="23"/>
        </w:rPr>
        <w:t>§ 8.</w:t>
      </w:r>
      <w:r>
        <w:rPr>
          <w:rFonts w:ascii="Questa-Regular" w:hAnsi="Questa-Regular"/>
          <w:color w:val="212529"/>
          <w:sz w:val="23"/>
          <w:szCs w:val="23"/>
        </w:rPr>
        <w:t xml:space="preserve"> Betalingen for Arbejdsmarkedets Erhvervssikrings </w:t>
      </w:r>
      <w:ins w:id="4" w:author="Cecilie Hertel Thygesen" w:date="2025-07-03T10:36:00Z">
        <w:r w:rsidR="002B663A">
          <w:rPr>
            <w:rFonts w:ascii="Questa-Regular" w:hAnsi="Questa-Regular"/>
            <w:color w:val="212529"/>
            <w:sz w:val="23"/>
            <w:szCs w:val="23"/>
          </w:rPr>
          <w:t>administration</w:t>
        </w:r>
      </w:ins>
      <w:del w:id="5" w:author="Cecilie Hertel Thygesen" w:date="2025-07-03T10:22:00Z">
        <w:r w:rsidDel="00CC0EE4">
          <w:rPr>
            <w:rFonts w:ascii="Questa-Regular" w:hAnsi="Questa-Regular"/>
            <w:color w:val="212529"/>
            <w:sz w:val="23"/>
            <w:szCs w:val="23"/>
          </w:rPr>
          <w:delText>sags</w:delText>
        </w:r>
      </w:del>
      <w:del w:id="6" w:author="Cecilie Hertel Thygesen" w:date="2025-07-03T10:36:00Z">
        <w:r w:rsidDel="002B663A">
          <w:rPr>
            <w:rFonts w:ascii="Questa-Regular" w:hAnsi="Questa-Regular"/>
            <w:color w:val="212529"/>
            <w:sz w:val="23"/>
            <w:szCs w:val="23"/>
          </w:rPr>
          <w:delText>behandling</w:delText>
        </w:r>
      </w:del>
      <w:r>
        <w:rPr>
          <w:rFonts w:ascii="Questa-Regular" w:hAnsi="Questa-Regular"/>
          <w:color w:val="212529"/>
          <w:sz w:val="23"/>
          <w:szCs w:val="23"/>
        </w:rPr>
        <w:t xml:space="preserve"> </w:t>
      </w:r>
      <w:ins w:id="7" w:author="Cecilie Hertel Thygesen" w:date="2025-05-16T10:36:00Z">
        <w:r w:rsidR="00FC0395">
          <w:rPr>
            <w:rFonts w:ascii="Questa-Regular" w:hAnsi="Questa-Regular"/>
            <w:color w:val="212529"/>
            <w:sz w:val="23"/>
            <w:szCs w:val="23"/>
          </w:rPr>
          <w:t xml:space="preserve">af arbejdsskadesager </w:t>
        </w:r>
      </w:ins>
      <w:r>
        <w:rPr>
          <w:rFonts w:ascii="Questa-Regular" w:hAnsi="Questa-Regular"/>
          <w:color w:val="212529"/>
          <w:sz w:val="23"/>
          <w:szCs w:val="23"/>
        </w:rPr>
        <w:t xml:space="preserve">beregnes på grundlag af en takst pr. </w:t>
      </w:r>
      <w:ins w:id="8" w:author="Tor Even Münter" w:date="2025-05-07T12:25:00Z">
        <w:r w:rsidR="00334B96">
          <w:rPr>
            <w:rFonts w:ascii="Questa-Regular" w:hAnsi="Questa-Regular"/>
            <w:color w:val="212529"/>
            <w:sz w:val="23"/>
            <w:szCs w:val="23"/>
          </w:rPr>
          <w:t>delafgørelse</w:t>
        </w:r>
      </w:ins>
      <w:ins w:id="9" w:author="Tor Even Münter" w:date="2025-05-08T08:30:00Z">
        <w:r w:rsidR="00B954D6">
          <w:rPr>
            <w:rFonts w:ascii="Questa-Regular" w:hAnsi="Questa-Regular"/>
            <w:color w:val="212529"/>
            <w:sz w:val="23"/>
            <w:szCs w:val="23"/>
          </w:rPr>
          <w:t>, jf.</w:t>
        </w:r>
      </w:ins>
      <w:ins w:id="10" w:author="Cecilie Hertel Thygesen" w:date="2025-07-03T10:24:00Z">
        <w:r w:rsidR="00CC0EE4">
          <w:rPr>
            <w:rFonts w:ascii="Questa-Regular" w:hAnsi="Questa-Regular"/>
            <w:color w:val="212529"/>
            <w:sz w:val="23"/>
            <w:szCs w:val="23"/>
          </w:rPr>
          <w:t xml:space="preserve"> dog</w:t>
        </w:r>
      </w:ins>
      <w:ins w:id="11" w:author="Tor Even Münter" w:date="2025-05-08T08:30:00Z">
        <w:r w:rsidR="00B954D6">
          <w:rPr>
            <w:rFonts w:ascii="Questa-Regular" w:hAnsi="Questa-Regular"/>
            <w:color w:val="212529"/>
            <w:sz w:val="23"/>
            <w:szCs w:val="23"/>
          </w:rPr>
          <w:t xml:space="preserve"> stk. </w:t>
        </w:r>
      </w:ins>
      <w:ins w:id="12" w:author="Cecilie Hertel Thygesen" w:date="2025-07-03T10:24:00Z">
        <w:r w:rsidR="00CC0EE4">
          <w:rPr>
            <w:rFonts w:ascii="Questa-Regular" w:hAnsi="Questa-Regular"/>
            <w:color w:val="212529"/>
            <w:sz w:val="23"/>
            <w:szCs w:val="23"/>
          </w:rPr>
          <w:t>3</w:t>
        </w:r>
      </w:ins>
      <w:ins w:id="13" w:author="Tor Even Münter" w:date="2025-05-07T12:25:00Z">
        <w:r w:rsidR="00334B96">
          <w:rPr>
            <w:rFonts w:ascii="Questa-Regular" w:hAnsi="Questa-Regular"/>
            <w:color w:val="212529"/>
            <w:sz w:val="23"/>
            <w:szCs w:val="23"/>
          </w:rPr>
          <w:t xml:space="preserve">. </w:t>
        </w:r>
      </w:ins>
      <w:del w:id="14" w:author="Tor Even Münter" w:date="2025-05-07T12:25:00Z">
        <w:r w:rsidDel="00334B96">
          <w:rPr>
            <w:rFonts w:ascii="Questa-Regular" w:hAnsi="Questa-Regular"/>
            <w:color w:val="212529"/>
            <w:sz w:val="23"/>
            <w:szCs w:val="23"/>
          </w:rPr>
          <w:delText xml:space="preserve">anmeldt sag. </w:delText>
        </w:r>
      </w:del>
      <w:del w:id="15" w:author="Tor Even Münter" w:date="2025-05-13T10:41:00Z">
        <w:r w:rsidDel="000A24FD">
          <w:rPr>
            <w:rFonts w:ascii="Questa-Regular" w:hAnsi="Questa-Regular"/>
            <w:color w:val="212529"/>
            <w:sz w:val="23"/>
            <w:szCs w:val="23"/>
          </w:rPr>
          <w:delText>Der betales</w:delText>
        </w:r>
      </w:del>
      <w:ins w:id="16" w:author="Tor Even Münter" w:date="2025-05-13T10:41:00Z">
        <w:r w:rsidR="000A24FD">
          <w:rPr>
            <w:rFonts w:ascii="Questa-Regular" w:hAnsi="Questa-Regular"/>
            <w:color w:val="212529"/>
            <w:sz w:val="23"/>
            <w:szCs w:val="23"/>
          </w:rPr>
          <w:t>Arbejdsmarkedets Erhvervssikring opkræver betaling</w:t>
        </w:r>
      </w:ins>
      <w:r>
        <w:rPr>
          <w:rFonts w:ascii="Questa-Regular" w:hAnsi="Questa-Regular"/>
          <w:color w:val="212529"/>
          <w:sz w:val="23"/>
          <w:szCs w:val="23"/>
        </w:rPr>
        <w:t xml:space="preserve"> for </w:t>
      </w:r>
      <w:ins w:id="17" w:author="Tor Even Münter" w:date="2025-05-07T12:26:00Z">
        <w:r w:rsidR="00334B96">
          <w:rPr>
            <w:rFonts w:ascii="Questa-Regular" w:hAnsi="Questa-Regular"/>
            <w:color w:val="212529"/>
            <w:sz w:val="23"/>
            <w:szCs w:val="23"/>
          </w:rPr>
          <w:t xml:space="preserve">hver delafgørelse i </w:t>
        </w:r>
      </w:ins>
      <w:r>
        <w:rPr>
          <w:rFonts w:ascii="Questa-Regular" w:hAnsi="Questa-Regular"/>
          <w:color w:val="212529"/>
          <w:sz w:val="23"/>
          <w:szCs w:val="23"/>
        </w:rPr>
        <w:t xml:space="preserve">såvel førstegangsanmeldelser som </w:t>
      </w:r>
      <w:del w:id="18" w:author="Tor Even Münter" w:date="2025-05-07T12:26:00Z">
        <w:r w:rsidDel="00334B96">
          <w:rPr>
            <w:rFonts w:ascii="Questa-Regular" w:hAnsi="Questa-Regular"/>
            <w:color w:val="212529"/>
            <w:sz w:val="23"/>
            <w:szCs w:val="23"/>
          </w:rPr>
          <w:delText>for</w:delText>
        </w:r>
      </w:del>
      <w:del w:id="19" w:author="Tor Even Münter" w:date="2025-05-13T10:41:00Z">
        <w:r w:rsidDel="000A24FD">
          <w:rPr>
            <w:rFonts w:ascii="Questa-Regular" w:hAnsi="Questa-Regular"/>
            <w:color w:val="212529"/>
            <w:sz w:val="23"/>
            <w:szCs w:val="23"/>
          </w:rPr>
          <w:delText xml:space="preserve"> </w:delText>
        </w:r>
      </w:del>
      <w:r>
        <w:rPr>
          <w:rFonts w:ascii="Questa-Regular" w:hAnsi="Questa-Regular"/>
          <w:color w:val="212529"/>
          <w:sz w:val="23"/>
          <w:szCs w:val="23"/>
        </w:rPr>
        <w:t xml:space="preserve">genoptagelser </w:t>
      </w:r>
      <w:del w:id="20" w:author="Tor Even Münter" w:date="2025-08-07T08:12:00Z">
        <w:r w:rsidDel="00240CBD">
          <w:rPr>
            <w:rFonts w:ascii="Questa-Regular" w:hAnsi="Questa-Regular"/>
            <w:color w:val="212529"/>
            <w:sz w:val="23"/>
            <w:szCs w:val="23"/>
          </w:rPr>
          <w:delText xml:space="preserve">og </w:delText>
        </w:r>
      </w:del>
      <w:ins w:id="21" w:author="Tor Even Münter" w:date="2025-08-07T08:12:00Z">
        <w:r w:rsidR="00240CBD">
          <w:rPr>
            <w:rFonts w:ascii="Questa-Regular" w:hAnsi="Questa-Regular"/>
            <w:color w:val="212529"/>
            <w:sz w:val="23"/>
            <w:szCs w:val="23"/>
          </w:rPr>
          <w:t xml:space="preserve">samt </w:t>
        </w:r>
      </w:ins>
      <w:del w:id="22" w:author="Tor Even Münter" w:date="2025-05-07T12:27:00Z">
        <w:r w:rsidDel="00334B96">
          <w:rPr>
            <w:rFonts w:ascii="Questa-Regular" w:hAnsi="Questa-Regular"/>
            <w:color w:val="212529"/>
            <w:sz w:val="23"/>
            <w:szCs w:val="23"/>
          </w:rPr>
          <w:delText xml:space="preserve">for </w:delText>
        </w:r>
      </w:del>
      <w:ins w:id="23" w:author="Tor Even Münter" w:date="2025-05-07T12:27:00Z">
        <w:r w:rsidR="00334B96">
          <w:rPr>
            <w:rFonts w:ascii="Questa-Regular" w:hAnsi="Questa-Regular"/>
            <w:color w:val="212529"/>
            <w:sz w:val="23"/>
            <w:szCs w:val="23"/>
          </w:rPr>
          <w:t xml:space="preserve">i </w:t>
        </w:r>
      </w:ins>
      <w:r>
        <w:rPr>
          <w:rFonts w:ascii="Questa-Regular" w:hAnsi="Questa-Regular"/>
          <w:color w:val="212529"/>
          <w:sz w:val="23"/>
          <w:szCs w:val="23"/>
        </w:rPr>
        <w:t xml:space="preserve">de af Arbejdsmarkedets Erhvervssikring fastsatte </w:t>
      </w:r>
      <w:r w:rsidRPr="00432BFB">
        <w:rPr>
          <w:rFonts w:ascii="Questa-Regular" w:hAnsi="Questa-Regular"/>
          <w:color w:val="212529"/>
          <w:sz w:val="23"/>
          <w:szCs w:val="23"/>
        </w:rPr>
        <w:t>revisioner af allerede afgjorte sager.</w:t>
      </w:r>
      <w:ins w:id="24" w:author="Tor Even Münter" w:date="2025-05-08T09:49:00Z">
        <w:r w:rsidR="00244ABE" w:rsidRPr="00432BFB">
          <w:rPr>
            <w:rFonts w:ascii="Questa-Regular" w:hAnsi="Questa-Regular"/>
            <w:color w:val="212529"/>
            <w:sz w:val="23"/>
            <w:szCs w:val="23"/>
          </w:rPr>
          <w:t xml:space="preserve"> </w:t>
        </w:r>
      </w:ins>
      <w:ins w:id="25" w:author="Tor Even Münter" w:date="2025-05-08T08:30:00Z">
        <w:r w:rsidR="00B954D6" w:rsidRPr="00432BFB">
          <w:rPr>
            <w:rFonts w:ascii="Questa-Regular" w:hAnsi="Questa-Regular"/>
            <w:color w:val="212529"/>
            <w:sz w:val="23"/>
            <w:szCs w:val="23"/>
          </w:rPr>
          <w:br/>
        </w:r>
      </w:ins>
      <w:ins w:id="26" w:author="Tor Even Münter" w:date="2025-05-08T08:32:00Z">
        <w:r w:rsidR="00B954D6" w:rsidRPr="00432BFB">
          <w:rPr>
            <w:rFonts w:ascii="Questa-Regular" w:hAnsi="Questa-Regular"/>
            <w:i/>
            <w:color w:val="212529"/>
            <w:sz w:val="23"/>
            <w:szCs w:val="23"/>
          </w:rPr>
          <w:t xml:space="preserve">    </w:t>
        </w:r>
      </w:ins>
      <w:ins w:id="27" w:author="Tor Even Münter" w:date="2025-05-08T08:30:00Z">
        <w:r w:rsidR="00B954D6" w:rsidRPr="00432BFB">
          <w:rPr>
            <w:rFonts w:ascii="Questa-Regular" w:hAnsi="Questa-Regular"/>
            <w:i/>
            <w:color w:val="212529"/>
            <w:sz w:val="23"/>
            <w:szCs w:val="23"/>
          </w:rPr>
          <w:t>Stk. 2.</w:t>
        </w:r>
      </w:ins>
      <w:ins w:id="28" w:author="Tor Even Münter" w:date="2025-05-08T08:32:00Z">
        <w:r w:rsidR="00B954D6" w:rsidRPr="00432BFB">
          <w:rPr>
            <w:rFonts w:ascii="Questa-Regular" w:hAnsi="Questa-Regular"/>
            <w:color w:val="212529"/>
            <w:sz w:val="23"/>
            <w:szCs w:val="23"/>
          </w:rPr>
          <w:t xml:space="preserve"> </w:t>
        </w:r>
      </w:ins>
      <w:ins w:id="29" w:author="Tor Even Münter" w:date="2025-05-13T10:36:00Z">
        <w:r w:rsidR="004D6072" w:rsidRPr="00432BFB">
          <w:rPr>
            <w:rFonts w:ascii="Questa-Regular" w:hAnsi="Questa-Regular"/>
            <w:color w:val="212529"/>
            <w:sz w:val="23"/>
            <w:szCs w:val="23"/>
          </w:rPr>
          <w:t>Ved delafgørelse</w:t>
        </w:r>
      </w:ins>
      <w:ins w:id="30" w:author="Tor Even Münter" w:date="2025-08-07T08:14:00Z">
        <w:r w:rsidR="00240CBD" w:rsidRPr="00432BFB">
          <w:rPr>
            <w:rFonts w:ascii="Questa-Regular" w:hAnsi="Questa-Regular"/>
            <w:color w:val="212529"/>
            <w:sz w:val="23"/>
            <w:szCs w:val="23"/>
          </w:rPr>
          <w:t>r</w:t>
        </w:r>
      </w:ins>
      <w:ins w:id="31" w:author="Tor Even Münter" w:date="2025-05-13T10:36:00Z">
        <w:r w:rsidR="004D6072" w:rsidRPr="00432BFB">
          <w:rPr>
            <w:rFonts w:ascii="Questa-Regular" w:hAnsi="Questa-Regular"/>
            <w:color w:val="212529"/>
            <w:sz w:val="23"/>
            <w:szCs w:val="23"/>
          </w:rPr>
          <w:t xml:space="preserve"> forstås afgørelse</w:t>
        </w:r>
      </w:ins>
      <w:ins w:id="32" w:author="Tor Even Münter" w:date="2025-08-07T08:14:00Z">
        <w:r w:rsidR="00240CBD" w:rsidRPr="00432BFB">
          <w:rPr>
            <w:rFonts w:ascii="Questa-Regular" w:hAnsi="Questa-Regular"/>
            <w:color w:val="212529"/>
            <w:sz w:val="23"/>
            <w:szCs w:val="23"/>
          </w:rPr>
          <w:t>r</w:t>
        </w:r>
      </w:ins>
      <w:ins w:id="33" w:author="Tor Even Münter" w:date="2025-05-13T10:36:00Z">
        <w:r w:rsidR="004D6072" w:rsidRPr="00432BFB">
          <w:rPr>
            <w:rFonts w:ascii="Questa-Regular" w:hAnsi="Questa-Regular"/>
            <w:color w:val="212529"/>
            <w:sz w:val="23"/>
            <w:szCs w:val="23"/>
          </w:rPr>
          <w:t xml:space="preserve"> om anerkendelse</w:t>
        </w:r>
      </w:ins>
      <w:ins w:id="34" w:author="Cecilie Hertel Thygesen" w:date="2025-09-18T14:51:00Z">
        <w:r w:rsidR="004D083C" w:rsidRPr="00432BFB">
          <w:rPr>
            <w:rFonts w:ascii="Questa-Regular" w:hAnsi="Questa-Regular"/>
            <w:color w:val="212529"/>
            <w:sz w:val="23"/>
            <w:szCs w:val="23"/>
          </w:rPr>
          <w:t xml:space="preserve"> eller</w:t>
        </w:r>
      </w:ins>
      <w:r w:rsidR="00A71E80">
        <w:rPr>
          <w:rFonts w:ascii="Questa-Regular" w:hAnsi="Questa-Regular"/>
          <w:color w:val="212529"/>
          <w:sz w:val="23"/>
          <w:szCs w:val="23"/>
        </w:rPr>
        <w:t xml:space="preserve"> </w:t>
      </w:r>
      <w:ins w:id="35" w:author="Tor Even Münter" w:date="2025-05-13T10:36:00Z">
        <w:r w:rsidR="004D6072" w:rsidRPr="00432BFB">
          <w:rPr>
            <w:rFonts w:ascii="Questa-Regular" w:hAnsi="Questa-Regular"/>
            <w:color w:val="212529"/>
            <w:sz w:val="23"/>
            <w:szCs w:val="23"/>
          </w:rPr>
          <w:t>afvisning</w:t>
        </w:r>
      </w:ins>
      <w:ins w:id="36" w:author="Cecilie Hertel Thygesen" w:date="2025-09-18T14:51:00Z">
        <w:r w:rsidR="001936D4" w:rsidRPr="00432BFB">
          <w:rPr>
            <w:rFonts w:ascii="Questa-Regular" w:hAnsi="Questa-Regular"/>
            <w:color w:val="212529"/>
            <w:sz w:val="23"/>
            <w:szCs w:val="23"/>
          </w:rPr>
          <w:t xml:space="preserve"> </w:t>
        </w:r>
      </w:ins>
      <w:ins w:id="37" w:author="Tor Even Münter" w:date="2025-05-13T10:36:00Z">
        <w:r w:rsidR="004D6072" w:rsidRPr="00432BFB">
          <w:rPr>
            <w:rFonts w:ascii="Questa-Regular" w:hAnsi="Questa-Regular"/>
            <w:color w:val="212529"/>
            <w:sz w:val="23"/>
            <w:szCs w:val="23"/>
          </w:rPr>
          <w:t xml:space="preserve">af en arbejdsskadesag </w:t>
        </w:r>
      </w:ins>
      <w:ins w:id="38" w:author="Tor Even Münter" w:date="2025-08-07T08:15:00Z">
        <w:r w:rsidR="00240CBD" w:rsidRPr="00432BFB">
          <w:rPr>
            <w:rFonts w:ascii="Questa-Regular" w:hAnsi="Questa-Regular"/>
            <w:color w:val="212529"/>
            <w:sz w:val="23"/>
            <w:szCs w:val="23"/>
          </w:rPr>
          <w:t xml:space="preserve">og afgørelser om </w:t>
        </w:r>
      </w:ins>
      <w:ins w:id="39" w:author="Tor Even Münter" w:date="2025-05-13T10:36:00Z">
        <w:r w:rsidR="004D6072" w:rsidRPr="00432BFB">
          <w:rPr>
            <w:rFonts w:ascii="Questa-Regular" w:hAnsi="Questa-Regular"/>
            <w:color w:val="212529"/>
            <w:sz w:val="23"/>
            <w:szCs w:val="23"/>
          </w:rPr>
          <w:t xml:space="preserve">tilkendelse </w:t>
        </w:r>
      </w:ins>
      <w:ins w:id="40" w:author="Helle Klostergaard Christensen" w:date="2025-06-01T20:13:00Z">
        <w:r w:rsidR="00F714A8" w:rsidRPr="00432BFB">
          <w:rPr>
            <w:rFonts w:ascii="Questa-Regular" w:hAnsi="Questa-Regular"/>
            <w:color w:val="212529"/>
            <w:sz w:val="23"/>
            <w:szCs w:val="23"/>
          </w:rPr>
          <w:t xml:space="preserve">af </w:t>
        </w:r>
      </w:ins>
      <w:ins w:id="41" w:author="Tor Even Münter" w:date="2025-05-13T10:36:00Z">
        <w:r w:rsidR="004D6072" w:rsidRPr="00432BFB">
          <w:rPr>
            <w:rFonts w:ascii="Questa-Regular" w:hAnsi="Questa-Regular"/>
            <w:color w:val="212529"/>
            <w:sz w:val="23"/>
            <w:szCs w:val="23"/>
          </w:rPr>
          <w:t xml:space="preserve">eller afslag på erstatning og godtgørelse m.v. </w:t>
        </w:r>
      </w:ins>
      <w:ins w:id="42" w:author="Cecilie Hertel Thygesen" w:date="2025-05-19T11:52:00Z">
        <w:r w:rsidR="00936F64" w:rsidRPr="00432BFB">
          <w:rPr>
            <w:rFonts w:ascii="Questa-Regular" w:hAnsi="Questa-Regular"/>
            <w:color w:val="212529"/>
            <w:sz w:val="23"/>
            <w:szCs w:val="23"/>
          </w:rPr>
          <w:t xml:space="preserve">inklusiv </w:t>
        </w:r>
      </w:ins>
      <w:ins w:id="43" w:author="Tor Even Münter" w:date="2025-08-20T08:48:00Z">
        <w:r w:rsidR="00474929" w:rsidRPr="00432BFB">
          <w:rPr>
            <w:rFonts w:ascii="Questa-Regular" w:hAnsi="Questa-Regular"/>
            <w:color w:val="212529"/>
            <w:sz w:val="23"/>
            <w:szCs w:val="23"/>
          </w:rPr>
          <w:t xml:space="preserve">fastsættelse af </w:t>
        </w:r>
      </w:ins>
      <w:ins w:id="44" w:author="Tor Even Münter" w:date="2025-05-13T10:37:00Z">
        <w:r w:rsidR="004D6072" w:rsidRPr="00432BFB">
          <w:rPr>
            <w:rFonts w:ascii="Questa-Regular" w:hAnsi="Questa-Regular"/>
            <w:color w:val="212529"/>
            <w:sz w:val="23"/>
            <w:szCs w:val="23"/>
          </w:rPr>
          <w:t>erstatningens og godtgørelsens størrelse</w:t>
        </w:r>
      </w:ins>
      <w:ins w:id="45" w:author="Tor Even Münter" w:date="2025-05-13T10:36:00Z">
        <w:r w:rsidR="004D6072" w:rsidRPr="00432BFB">
          <w:rPr>
            <w:rFonts w:ascii="Questa-Regular" w:hAnsi="Questa-Regular"/>
            <w:color w:val="212529"/>
            <w:sz w:val="23"/>
            <w:szCs w:val="23"/>
          </w:rPr>
          <w:t>.</w:t>
        </w:r>
      </w:ins>
      <w:r w:rsidR="001936D4" w:rsidRPr="00432BFB">
        <w:rPr>
          <w:rFonts w:ascii="Questa-Regular" w:hAnsi="Questa-Regular"/>
          <w:color w:val="212529"/>
          <w:sz w:val="23"/>
          <w:szCs w:val="23"/>
        </w:rPr>
        <w:t xml:space="preserve"> </w:t>
      </w:r>
      <w:ins w:id="46" w:author="Cecilie Hertel Thygesen" w:date="2025-09-18T14:48:00Z">
        <w:r w:rsidR="001936D4" w:rsidRPr="00432BFB">
          <w:rPr>
            <w:rFonts w:ascii="Questa-Regular" w:hAnsi="Questa-Regular"/>
            <w:color w:val="212529"/>
            <w:sz w:val="23"/>
            <w:szCs w:val="23"/>
          </w:rPr>
          <w:t>Ved delafg</w:t>
        </w:r>
        <w:r w:rsidR="001936D4" w:rsidRPr="00432BFB">
          <w:rPr>
            <w:rFonts w:ascii="Questa-Regular" w:hAnsi="Questa-Regular" w:hint="eastAsia"/>
            <w:color w:val="212529"/>
            <w:sz w:val="23"/>
            <w:szCs w:val="23"/>
          </w:rPr>
          <w:t>ø</w:t>
        </w:r>
        <w:r w:rsidR="001936D4" w:rsidRPr="00432BFB">
          <w:rPr>
            <w:rFonts w:ascii="Questa-Regular" w:hAnsi="Questa-Regular"/>
            <w:color w:val="212529"/>
            <w:sz w:val="23"/>
            <w:szCs w:val="23"/>
          </w:rPr>
          <w:t>relser forst</w:t>
        </w:r>
        <w:r w:rsidR="001936D4" w:rsidRPr="00432BFB">
          <w:rPr>
            <w:rFonts w:ascii="Questa-Regular" w:hAnsi="Questa-Regular" w:hint="eastAsia"/>
            <w:color w:val="212529"/>
            <w:sz w:val="23"/>
            <w:szCs w:val="23"/>
          </w:rPr>
          <w:t>å</w:t>
        </w:r>
        <w:r w:rsidR="001936D4" w:rsidRPr="00432BFB">
          <w:rPr>
            <w:rFonts w:ascii="Questa-Regular" w:hAnsi="Questa-Regular"/>
            <w:color w:val="212529"/>
            <w:sz w:val="23"/>
            <w:szCs w:val="23"/>
          </w:rPr>
          <w:t>s videre afg</w:t>
        </w:r>
        <w:r w:rsidR="001936D4" w:rsidRPr="00432BFB">
          <w:rPr>
            <w:rFonts w:ascii="Questa-Regular" w:hAnsi="Questa-Regular" w:hint="eastAsia"/>
            <w:color w:val="212529"/>
            <w:sz w:val="23"/>
            <w:szCs w:val="23"/>
          </w:rPr>
          <w:t>ø</w:t>
        </w:r>
        <w:r w:rsidR="001936D4" w:rsidRPr="00432BFB">
          <w:rPr>
            <w:rFonts w:ascii="Questa-Regular" w:hAnsi="Questa-Regular"/>
            <w:color w:val="212529"/>
            <w:sz w:val="23"/>
            <w:szCs w:val="23"/>
          </w:rPr>
          <w:t>relse</w:t>
        </w:r>
      </w:ins>
      <w:ins w:id="47" w:author="Cecilie Hertel Thygesen" w:date="2025-09-19T13:13:00Z">
        <w:r w:rsidR="004D083C" w:rsidRPr="00432BFB">
          <w:rPr>
            <w:rFonts w:ascii="Questa-Regular" w:hAnsi="Questa-Regular"/>
            <w:color w:val="212529"/>
            <w:sz w:val="23"/>
            <w:szCs w:val="23"/>
          </w:rPr>
          <w:t xml:space="preserve"> om</w:t>
        </w:r>
      </w:ins>
      <w:ins w:id="48" w:author="Cecilie Hertel Thygesen" w:date="2025-09-19T13:22:00Z">
        <w:r w:rsidR="004716EF" w:rsidRPr="00432BFB">
          <w:rPr>
            <w:rFonts w:ascii="Questa-Regular" w:hAnsi="Questa-Regular"/>
            <w:color w:val="212529"/>
            <w:sz w:val="23"/>
            <w:szCs w:val="23"/>
          </w:rPr>
          <w:t xml:space="preserve"> genoptagelse, afgørelse om</w:t>
        </w:r>
      </w:ins>
      <w:ins w:id="49" w:author="Cecilie Hertel Thygesen" w:date="2025-09-19T13:13:00Z">
        <w:r w:rsidR="004D083C" w:rsidRPr="00432BFB">
          <w:rPr>
            <w:rFonts w:ascii="Questa-Regular" w:hAnsi="Questa-Regular"/>
            <w:color w:val="212529"/>
            <w:sz w:val="23"/>
            <w:szCs w:val="23"/>
          </w:rPr>
          <w:t xml:space="preserve"> henl</w:t>
        </w:r>
        <w:r w:rsidR="004D083C" w:rsidRPr="00432BFB">
          <w:rPr>
            <w:rFonts w:ascii="Questa-Regular" w:hAnsi="Questa-Regular" w:hint="eastAsia"/>
            <w:color w:val="212529"/>
            <w:sz w:val="23"/>
            <w:szCs w:val="23"/>
          </w:rPr>
          <w:t>æ</w:t>
        </w:r>
        <w:r w:rsidR="004D083C" w:rsidRPr="00432BFB">
          <w:rPr>
            <w:rFonts w:ascii="Questa-Regular" w:hAnsi="Questa-Regular"/>
            <w:color w:val="212529"/>
            <w:sz w:val="23"/>
            <w:szCs w:val="23"/>
          </w:rPr>
          <w:t>ggelse og</w:t>
        </w:r>
      </w:ins>
      <w:ins w:id="50" w:author="Cecilie Hertel Thygesen" w:date="2025-09-19T13:14:00Z">
        <w:r w:rsidR="004D083C" w:rsidRPr="00432BFB">
          <w:rPr>
            <w:rFonts w:ascii="Questa-Regular" w:hAnsi="Questa-Regular"/>
            <w:color w:val="212529"/>
            <w:sz w:val="23"/>
            <w:szCs w:val="23"/>
          </w:rPr>
          <w:t xml:space="preserve"> afgørelse om</w:t>
        </w:r>
      </w:ins>
      <w:ins w:id="51" w:author="Cecilie Hertel Thygesen" w:date="2025-09-19T13:13:00Z">
        <w:r w:rsidR="004D083C" w:rsidRPr="00432BFB">
          <w:rPr>
            <w:rFonts w:ascii="Questa-Regular" w:hAnsi="Questa-Regular"/>
            <w:color w:val="212529"/>
            <w:sz w:val="23"/>
            <w:szCs w:val="23"/>
          </w:rPr>
          <w:t xml:space="preserve"> tilbagebetaling</w:t>
        </w:r>
      </w:ins>
      <w:ins w:id="52" w:author="Cecilie Hertel Thygesen" w:date="2025-09-18T14:48:00Z">
        <w:r w:rsidR="001936D4" w:rsidRPr="00432BFB">
          <w:rPr>
            <w:rFonts w:ascii="Questa-Regular" w:hAnsi="Questa-Regular"/>
            <w:color w:val="212529"/>
            <w:sz w:val="23"/>
            <w:szCs w:val="23"/>
          </w:rPr>
          <w:t xml:space="preserve"> efter arbejdsskadesikringslovens </w:t>
        </w:r>
        <w:r w:rsidR="001936D4" w:rsidRPr="00432BFB">
          <w:rPr>
            <w:rFonts w:ascii="Questa-Regular" w:hAnsi="Questa-Regular" w:hint="eastAsia"/>
            <w:color w:val="212529"/>
            <w:sz w:val="23"/>
            <w:szCs w:val="23"/>
          </w:rPr>
          <w:t>§</w:t>
        </w:r>
        <w:r w:rsidR="001936D4" w:rsidRPr="00432BFB">
          <w:rPr>
            <w:rFonts w:ascii="Questa-Regular" w:hAnsi="Questa-Regular"/>
            <w:color w:val="212529"/>
            <w:sz w:val="23"/>
            <w:szCs w:val="23"/>
          </w:rPr>
          <w:t xml:space="preserve"> 40 a</w:t>
        </w:r>
      </w:ins>
      <w:ins w:id="53" w:author="Cecilie Hertel Thygesen" w:date="2025-09-18T14:51:00Z">
        <w:r w:rsidR="001936D4" w:rsidRPr="00432BFB">
          <w:rPr>
            <w:rFonts w:ascii="Questa-Regular" w:hAnsi="Questa-Regular"/>
            <w:color w:val="212529"/>
            <w:sz w:val="23"/>
            <w:szCs w:val="23"/>
          </w:rPr>
          <w:t>.</w:t>
        </w:r>
      </w:ins>
      <w:ins w:id="54" w:author="Cecilie Hertel Thygesen" w:date="2025-09-18T14:48:00Z">
        <w:r w:rsidR="001936D4" w:rsidRPr="00432BFB">
          <w:rPr>
            <w:rFonts w:ascii="Questa-Regular" w:hAnsi="Questa-Regular"/>
            <w:color w:val="212529"/>
            <w:sz w:val="23"/>
            <w:szCs w:val="23"/>
          </w:rPr>
          <w:t xml:space="preserve"> </w:t>
        </w:r>
      </w:ins>
    </w:p>
    <w:p w14:paraId="6A829247" w14:textId="77777777" w:rsidR="003650A0" w:rsidRPr="00432BFB" w:rsidRDefault="003650A0" w:rsidP="003650A0">
      <w:pPr>
        <w:spacing w:after="0"/>
        <w:rPr>
          <w:rFonts w:ascii="Questa-Regular" w:hAnsi="Questa-Regular"/>
          <w:i/>
          <w:color w:val="212529"/>
          <w:sz w:val="23"/>
          <w:szCs w:val="23"/>
        </w:rPr>
      </w:pPr>
    </w:p>
    <w:p w14:paraId="76A19A69" w14:textId="1088C88D" w:rsidR="00CC0EE4" w:rsidRPr="00CC0EE4" w:rsidRDefault="003650A0" w:rsidP="003650A0">
      <w:pPr>
        <w:spacing w:after="0"/>
        <w:rPr>
          <w:ins w:id="55" w:author="Cecilie Hertel Thygesen" w:date="2025-07-03T10:23:00Z"/>
          <w:rFonts w:ascii="Questa-Regular" w:hAnsi="Questa-Regular"/>
          <w:color w:val="212529"/>
          <w:sz w:val="23"/>
          <w:szCs w:val="23"/>
        </w:rPr>
      </w:pPr>
      <w:r w:rsidRPr="00432BFB">
        <w:rPr>
          <w:rFonts w:ascii="Questa-Regular" w:hAnsi="Questa-Regular"/>
          <w:i/>
          <w:color w:val="212529"/>
          <w:sz w:val="23"/>
          <w:szCs w:val="23"/>
        </w:rPr>
        <w:t xml:space="preserve">   </w:t>
      </w:r>
      <w:ins w:id="56" w:author="Cecilie Hertel Thygesen" w:date="2025-07-03T10:23:00Z">
        <w:r w:rsidR="00CC0EE4" w:rsidRPr="00432BFB">
          <w:rPr>
            <w:rFonts w:ascii="Questa-Regular" w:hAnsi="Questa-Regular"/>
            <w:i/>
            <w:color w:val="212529"/>
            <w:sz w:val="23"/>
            <w:szCs w:val="23"/>
          </w:rPr>
          <w:t>Stk. 3.</w:t>
        </w:r>
        <w:r w:rsidR="00CC0EE4" w:rsidRPr="00432BFB">
          <w:rPr>
            <w:rFonts w:ascii="Questa-Regular" w:hAnsi="Questa-Regular"/>
            <w:color w:val="212529"/>
            <w:sz w:val="23"/>
            <w:szCs w:val="23"/>
          </w:rPr>
          <w:t xml:space="preserve"> Betalingen for Arbejdsmarkedets Erhvervssikrings administration af </w:t>
        </w:r>
      </w:ins>
      <w:ins w:id="57" w:author="Cecilie Hertel Thygesen" w:date="2025-07-03T10:25:00Z">
        <w:r w:rsidR="00F429F7" w:rsidRPr="00432BFB">
          <w:rPr>
            <w:rFonts w:ascii="Questa-Regular" w:hAnsi="Questa-Regular"/>
            <w:color w:val="212529"/>
            <w:sz w:val="23"/>
            <w:szCs w:val="23"/>
          </w:rPr>
          <w:t>arbejdsskade</w:t>
        </w:r>
      </w:ins>
      <w:ins w:id="58" w:author="Cecilie Hertel Thygesen" w:date="2025-07-03T10:23:00Z">
        <w:r w:rsidR="00CC0EE4" w:rsidRPr="00432BFB">
          <w:rPr>
            <w:rFonts w:ascii="Questa-Regular" w:hAnsi="Questa-Regular"/>
            <w:color w:val="212529"/>
            <w:sz w:val="23"/>
            <w:szCs w:val="23"/>
          </w:rPr>
          <w:t>sager efter lov nr. 336 af 2. april 2014 om erstatning og godtgørelse til udsendte soldater og andre statsansatte med</w:t>
        </w:r>
        <w:r w:rsidR="00CC0EE4" w:rsidRPr="00CC0EE4">
          <w:rPr>
            <w:rFonts w:ascii="Questa-Regular" w:hAnsi="Questa-Regular"/>
            <w:color w:val="212529"/>
            <w:sz w:val="23"/>
            <w:szCs w:val="23"/>
          </w:rPr>
          <w:t xml:space="preserve"> sent diagnosticeret posttraumatisk belastningsreaktion</w:t>
        </w:r>
      </w:ins>
      <w:ins w:id="59" w:author="Cecilie Hertel Thygesen" w:date="2025-07-03T10:25:00Z">
        <w:r w:rsidR="00F429F7">
          <w:rPr>
            <w:rFonts w:ascii="Questa-Regular" w:hAnsi="Questa-Regular"/>
            <w:color w:val="212529"/>
            <w:sz w:val="23"/>
            <w:szCs w:val="23"/>
          </w:rPr>
          <w:t xml:space="preserve"> beregnes </w:t>
        </w:r>
      </w:ins>
      <w:ins w:id="60" w:author="Cecilie Hertel Thygesen" w:date="2025-07-03T10:26:00Z">
        <w:r w:rsidR="00F429F7">
          <w:rPr>
            <w:rFonts w:ascii="Questa-Regular" w:hAnsi="Questa-Regular"/>
            <w:color w:val="212529"/>
            <w:sz w:val="23"/>
            <w:szCs w:val="23"/>
          </w:rPr>
          <w:t>på grundlag af en takst pr.</w:t>
        </w:r>
      </w:ins>
      <w:ins w:id="61" w:author="Cecilie Hertel Thygesen" w:date="2025-07-03T10:27:00Z">
        <w:r w:rsidR="00F429F7">
          <w:rPr>
            <w:rFonts w:ascii="Questa-Regular" w:hAnsi="Questa-Regular"/>
            <w:color w:val="212529"/>
            <w:sz w:val="23"/>
            <w:szCs w:val="23"/>
          </w:rPr>
          <w:t xml:space="preserve"> </w:t>
        </w:r>
      </w:ins>
      <w:ins w:id="62" w:author="Cecilie Hertel Thygesen" w:date="2025-07-03T10:26:00Z">
        <w:r w:rsidR="00F429F7">
          <w:rPr>
            <w:rFonts w:ascii="Questa-Regular" w:hAnsi="Questa-Regular"/>
            <w:color w:val="212529"/>
            <w:sz w:val="23"/>
            <w:szCs w:val="23"/>
          </w:rPr>
          <w:t>sag</w:t>
        </w:r>
      </w:ins>
      <w:ins w:id="63" w:author="Cecilie Hertel Thygesen" w:date="2025-07-03T10:23:00Z">
        <w:r w:rsidR="00CC0EE4" w:rsidRPr="00CC0EE4">
          <w:rPr>
            <w:rFonts w:ascii="Questa-Regular" w:hAnsi="Questa-Regular"/>
            <w:color w:val="212529"/>
            <w:sz w:val="23"/>
            <w:szCs w:val="23"/>
          </w:rPr>
          <w:t>.</w:t>
        </w:r>
      </w:ins>
      <w:ins w:id="64" w:author="Cecilie Hertel Thygesen" w:date="2025-07-03T10:29:00Z">
        <w:r w:rsidR="00F429F7">
          <w:rPr>
            <w:rFonts w:ascii="Questa-Regular" w:hAnsi="Questa-Regular"/>
            <w:color w:val="212529"/>
            <w:sz w:val="23"/>
            <w:szCs w:val="23"/>
          </w:rPr>
          <w:t xml:space="preserve"> </w:t>
        </w:r>
      </w:ins>
      <w:ins w:id="65" w:author="Tor Even Münter" w:date="2025-08-07T08:27:00Z">
        <w:r w:rsidR="0073145B">
          <w:rPr>
            <w:rFonts w:ascii="Questa-Regular" w:hAnsi="Questa-Regular"/>
            <w:color w:val="212529"/>
            <w:sz w:val="23"/>
            <w:szCs w:val="23"/>
          </w:rPr>
          <w:t>Der betales for</w:t>
        </w:r>
      </w:ins>
      <w:ins w:id="66" w:author="Cecilie Hertel Thygesen" w:date="2025-07-03T10:29:00Z">
        <w:r w:rsidR="00F429F7" w:rsidRPr="00F429F7">
          <w:rPr>
            <w:rFonts w:ascii="Questa-Regular" w:hAnsi="Questa-Regular"/>
            <w:color w:val="212529"/>
            <w:sz w:val="23"/>
            <w:szCs w:val="23"/>
          </w:rPr>
          <w:t xml:space="preserve"> såvel førstegangsanmeldelser som for genoptagelser </w:t>
        </w:r>
      </w:ins>
      <w:ins w:id="67" w:author="Tor Even Münter" w:date="2025-08-07T08:27:00Z">
        <w:r w:rsidR="0073145B">
          <w:rPr>
            <w:rFonts w:ascii="Questa-Regular" w:hAnsi="Questa-Regular"/>
            <w:color w:val="212529"/>
            <w:sz w:val="23"/>
            <w:szCs w:val="23"/>
          </w:rPr>
          <w:t>samt</w:t>
        </w:r>
      </w:ins>
      <w:ins w:id="68" w:author="Cecilie Hertel Thygesen" w:date="2025-07-03T10:29:00Z">
        <w:r w:rsidR="00F429F7" w:rsidRPr="00F429F7">
          <w:rPr>
            <w:rFonts w:ascii="Questa-Regular" w:hAnsi="Questa-Regular"/>
            <w:color w:val="212529"/>
            <w:sz w:val="23"/>
            <w:szCs w:val="23"/>
          </w:rPr>
          <w:t xml:space="preserve"> for i de af Arbejdsmarkedets Erhvervssikring fastsatte revisioner af allerede afgjorte sager.</w:t>
        </w:r>
      </w:ins>
    </w:p>
    <w:p w14:paraId="05F5D79B" w14:textId="215FB8C7" w:rsidR="0091006D" w:rsidDel="000A5EAB" w:rsidRDefault="003650A0" w:rsidP="004D6072">
      <w:pPr>
        <w:rPr>
          <w:del w:id="69" w:author="Tor Even Münter" w:date="2025-08-07T08:30:00Z"/>
          <w:rFonts w:ascii="Questa-Regular" w:hAnsi="Questa-Regular"/>
          <w:color w:val="212529"/>
          <w:sz w:val="23"/>
          <w:szCs w:val="23"/>
        </w:rPr>
      </w:pPr>
      <w:r>
        <w:rPr>
          <w:rStyle w:val="stknr"/>
          <w:rFonts w:ascii="Questa-Regular" w:hAnsi="Questa-Regular"/>
          <w:i/>
          <w:iCs/>
          <w:color w:val="212529"/>
          <w:sz w:val="23"/>
          <w:szCs w:val="23"/>
        </w:rPr>
        <w:t xml:space="preserve">   </w:t>
      </w:r>
      <w:del w:id="70" w:author="Cecilie Hertel Thygesen" w:date="2025-05-16T10:42:00Z">
        <w:r w:rsidR="0091006D" w:rsidDel="00FC0395">
          <w:rPr>
            <w:rStyle w:val="stknr"/>
            <w:rFonts w:ascii="Questa-Regular" w:hAnsi="Questa-Regular"/>
            <w:i/>
            <w:iCs/>
            <w:color w:val="212529"/>
            <w:sz w:val="23"/>
            <w:szCs w:val="23"/>
          </w:rPr>
          <w:delText>Stk. 2</w:delText>
        </w:r>
      </w:del>
      <w:ins w:id="71" w:author="Tor Even Münter" w:date="2025-05-08T09:38:00Z">
        <w:del w:id="72" w:author="Cecilie Hertel Thygesen" w:date="2025-05-16T10:42:00Z">
          <w:r w:rsidR="00F11C28" w:rsidDel="00FC0395">
            <w:rPr>
              <w:rStyle w:val="stknr"/>
              <w:rFonts w:ascii="Questa-Regular" w:hAnsi="Questa-Regular"/>
              <w:i/>
              <w:iCs/>
              <w:color w:val="212529"/>
              <w:sz w:val="23"/>
              <w:szCs w:val="23"/>
            </w:rPr>
            <w:delText>3</w:delText>
          </w:r>
        </w:del>
      </w:ins>
      <w:del w:id="73" w:author="Cecilie Hertel Thygesen" w:date="2025-05-16T10:42:00Z">
        <w:r w:rsidR="0091006D" w:rsidDel="00FC0395">
          <w:rPr>
            <w:rStyle w:val="stknr"/>
            <w:rFonts w:ascii="Questa-Regular" w:hAnsi="Questa-Regular"/>
            <w:i/>
            <w:iCs/>
            <w:color w:val="212529"/>
            <w:sz w:val="23"/>
            <w:szCs w:val="23"/>
          </w:rPr>
          <w:delText>.</w:delText>
        </w:r>
        <w:r w:rsidR="0091006D" w:rsidDel="00FC0395">
          <w:rPr>
            <w:rFonts w:ascii="Questa-Regular" w:hAnsi="Questa-Regular"/>
            <w:color w:val="212529"/>
            <w:sz w:val="23"/>
            <w:szCs w:val="23"/>
          </w:rPr>
          <w:delText> Beskæftigelsesministeren bekendtgør efter indstilling fra bestyrelsen for Arbejdsmarkedets Erhvervssikring taksternes størrelse en gang årligt.</w:delText>
        </w:r>
      </w:del>
    </w:p>
    <w:p w14:paraId="435D1B97" w14:textId="33437184" w:rsidR="0091006D" w:rsidDel="008A7C9D" w:rsidRDefault="0091006D" w:rsidP="000A5EAB">
      <w:pPr>
        <w:rPr>
          <w:del w:id="74" w:author="Tor Even Münter" w:date="2025-05-08T09:49:00Z"/>
          <w:rFonts w:ascii="Questa-Regular" w:hAnsi="Questa-Regular"/>
          <w:color w:val="212529"/>
          <w:sz w:val="23"/>
          <w:szCs w:val="23"/>
        </w:rPr>
      </w:pPr>
      <w:r>
        <w:rPr>
          <w:rStyle w:val="stknr"/>
          <w:rFonts w:ascii="Questa-Regular" w:hAnsi="Questa-Regular"/>
          <w:i/>
          <w:iCs/>
          <w:color w:val="212529"/>
          <w:sz w:val="23"/>
          <w:szCs w:val="23"/>
        </w:rPr>
        <w:t xml:space="preserve">Stk. </w:t>
      </w:r>
      <w:del w:id="75" w:author="Tor Even Münter" w:date="2025-05-08T09:38:00Z">
        <w:r w:rsidDel="00F11C28">
          <w:rPr>
            <w:rStyle w:val="stknr"/>
            <w:rFonts w:ascii="Questa-Regular" w:hAnsi="Questa-Regular"/>
            <w:i/>
            <w:iCs/>
            <w:color w:val="212529"/>
            <w:sz w:val="23"/>
            <w:szCs w:val="23"/>
          </w:rPr>
          <w:delText>3</w:delText>
        </w:r>
      </w:del>
      <w:ins w:id="76" w:author="Cecilie Hertel Thygesen" w:date="2025-07-03T12:57:00Z">
        <w:r w:rsidR="00E35950">
          <w:rPr>
            <w:rStyle w:val="stknr"/>
            <w:rFonts w:ascii="Questa-Regular" w:hAnsi="Questa-Regular"/>
            <w:i/>
            <w:iCs/>
            <w:color w:val="212529"/>
            <w:sz w:val="23"/>
            <w:szCs w:val="23"/>
          </w:rPr>
          <w:t>4</w:t>
        </w:r>
      </w:ins>
      <w:ins w:id="77" w:author="Tor Even Münter" w:date="2025-05-08T09:38:00Z">
        <w:del w:id="78" w:author="Cecilie Hertel Thygesen" w:date="2025-05-16T10:53:00Z">
          <w:r w:rsidR="00F11C28" w:rsidDel="00210840">
            <w:rPr>
              <w:rStyle w:val="stknr"/>
              <w:rFonts w:ascii="Questa-Regular" w:hAnsi="Questa-Regular"/>
              <w:i/>
              <w:iCs/>
              <w:color w:val="212529"/>
              <w:sz w:val="23"/>
              <w:szCs w:val="23"/>
            </w:rPr>
            <w:delText>4</w:delText>
          </w:r>
        </w:del>
      </w:ins>
      <w:r>
        <w:rPr>
          <w:rStyle w:val="stknr"/>
          <w:rFonts w:ascii="Questa-Regular" w:hAnsi="Questa-Regular"/>
          <w:i/>
          <w:iCs/>
          <w:color w:val="212529"/>
          <w:sz w:val="23"/>
          <w:szCs w:val="23"/>
        </w:rPr>
        <w:t>.</w:t>
      </w:r>
      <w:r>
        <w:rPr>
          <w:rFonts w:ascii="Questa-Regular" w:hAnsi="Questa-Regular"/>
          <w:color w:val="212529"/>
          <w:sz w:val="23"/>
          <w:szCs w:val="23"/>
        </w:rPr>
        <w:t xml:space="preserve"> Arbejdsmarkedets Erhvervssikring opkræver taksterne senest i </w:t>
      </w:r>
      <w:del w:id="79" w:author="Tor Even Münter" w:date="2025-08-07T08:25:00Z">
        <w:r w:rsidDel="0073145B">
          <w:rPr>
            <w:rFonts w:ascii="Questa-Regular" w:hAnsi="Questa-Regular"/>
            <w:color w:val="212529"/>
            <w:sz w:val="23"/>
            <w:szCs w:val="23"/>
          </w:rPr>
          <w:delText xml:space="preserve">februar </w:delText>
        </w:r>
      </w:del>
      <w:ins w:id="80" w:author="Tor Even Münter" w:date="2025-08-07T08:25:00Z">
        <w:r w:rsidR="0073145B">
          <w:rPr>
            <w:rFonts w:ascii="Questa-Regular" w:hAnsi="Questa-Regular"/>
            <w:color w:val="212529"/>
            <w:sz w:val="23"/>
            <w:szCs w:val="23"/>
          </w:rPr>
          <w:t xml:space="preserve">marts </w:t>
        </w:r>
      </w:ins>
      <w:r>
        <w:rPr>
          <w:rFonts w:ascii="Questa-Regular" w:hAnsi="Questa-Regular"/>
          <w:color w:val="212529"/>
          <w:sz w:val="23"/>
          <w:szCs w:val="23"/>
        </w:rPr>
        <w:t xml:space="preserve">måned hvert år hos alle betalingspligtige, jf. §§ 2-3, i form af et acontobeløb. Acontobeløbet opgøres på baggrund af et realistisk skøn over </w:t>
      </w:r>
      <w:ins w:id="81" w:author="Tor Even Münter" w:date="2025-05-07T12:28:00Z">
        <w:r w:rsidR="008F7948">
          <w:rPr>
            <w:rFonts w:ascii="Questa-Regular" w:hAnsi="Questa-Regular"/>
            <w:color w:val="212529"/>
            <w:sz w:val="23"/>
            <w:szCs w:val="23"/>
          </w:rPr>
          <w:t xml:space="preserve">antallet af delafgørelser, som </w:t>
        </w:r>
      </w:ins>
      <w:r>
        <w:rPr>
          <w:rFonts w:ascii="Questa-Regular" w:hAnsi="Questa-Regular"/>
          <w:color w:val="212529"/>
          <w:sz w:val="23"/>
          <w:szCs w:val="23"/>
        </w:rPr>
        <w:t xml:space="preserve">den enkelte </w:t>
      </w:r>
      <w:del w:id="82" w:author="Tor Even Münter" w:date="2025-05-07T12:28:00Z">
        <w:r w:rsidDel="008F7948">
          <w:rPr>
            <w:rFonts w:ascii="Questa-Regular" w:hAnsi="Questa-Regular"/>
            <w:color w:val="212529"/>
            <w:sz w:val="23"/>
            <w:szCs w:val="23"/>
          </w:rPr>
          <w:delText xml:space="preserve">betalingspligtiges </w:delText>
        </w:r>
      </w:del>
      <w:ins w:id="83" w:author="Tor Even Münter" w:date="2025-05-07T12:28:00Z">
        <w:r w:rsidR="008F7948">
          <w:rPr>
            <w:rFonts w:ascii="Questa-Regular" w:hAnsi="Questa-Regular"/>
            <w:color w:val="212529"/>
            <w:sz w:val="23"/>
            <w:szCs w:val="23"/>
          </w:rPr>
          <w:t xml:space="preserve">betalingspligtige </w:t>
        </w:r>
      </w:ins>
      <w:del w:id="84" w:author="Tor Even Münter" w:date="2025-05-07T12:28:00Z">
        <w:r w:rsidDel="008F7948">
          <w:rPr>
            <w:rFonts w:ascii="Questa-Regular" w:hAnsi="Questa-Regular"/>
            <w:color w:val="212529"/>
            <w:sz w:val="23"/>
            <w:szCs w:val="23"/>
          </w:rPr>
          <w:delText xml:space="preserve">forventede </w:delText>
        </w:r>
      </w:del>
      <w:ins w:id="85" w:author="Tor Even Münter" w:date="2025-05-07T12:28:00Z">
        <w:r w:rsidR="008F7948">
          <w:rPr>
            <w:rFonts w:ascii="Questa-Regular" w:hAnsi="Questa-Regular"/>
            <w:color w:val="212529"/>
            <w:sz w:val="23"/>
            <w:szCs w:val="23"/>
          </w:rPr>
          <w:t>forventes at skulle betale for</w:t>
        </w:r>
      </w:ins>
      <w:ins w:id="86" w:author="Tor Even Münter" w:date="2025-08-07T08:45:00Z">
        <w:r w:rsidR="00CE1EF9">
          <w:rPr>
            <w:rFonts w:ascii="Questa-Regular" w:hAnsi="Questa-Regular"/>
            <w:color w:val="212529"/>
            <w:sz w:val="23"/>
            <w:szCs w:val="23"/>
          </w:rPr>
          <w:t>, jf.</w:t>
        </w:r>
      </w:ins>
      <w:ins w:id="87" w:author="Tor Even Münter" w:date="2025-05-07T12:28:00Z">
        <w:r w:rsidR="008F7948">
          <w:rPr>
            <w:rFonts w:ascii="Questa-Regular" w:hAnsi="Questa-Regular"/>
            <w:color w:val="212529"/>
            <w:sz w:val="23"/>
            <w:szCs w:val="23"/>
          </w:rPr>
          <w:t xml:space="preserve"> </w:t>
        </w:r>
      </w:ins>
      <w:del w:id="88" w:author="Tor Even Münter" w:date="2025-05-08T09:53:00Z">
        <w:r w:rsidDel="008A7C9D">
          <w:rPr>
            <w:rFonts w:ascii="Questa-Regular" w:hAnsi="Questa-Regular"/>
            <w:color w:val="212529"/>
            <w:sz w:val="23"/>
            <w:szCs w:val="23"/>
          </w:rPr>
          <w:delText>anmeldelser af</w:delText>
        </w:r>
      </w:del>
      <w:del w:id="89" w:author="Tor Even Münter" w:date="2025-08-07T08:45:00Z">
        <w:r w:rsidDel="00CE1EF9">
          <w:rPr>
            <w:rFonts w:ascii="Questa-Regular" w:hAnsi="Questa-Regular"/>
            <w:color w:val="212529"/>
            <w:sz w:val="23"/>
            <w:szCs w:val="23"/>
          </w:rPr>
          <w:delText xml:space="preserve"> arbejdsskader eller skader omfattet af </w:delText>
        </w:r>
      </w:del>
      <w:r>
        <w:rPr>
          <w:rFonts w:ascii="Questa-Regular" w:hAnsi="Questa-Regular"/>
          <w:color w:val="212529"/>
          <w:sz w:val="23"/>
          <w:szCs w:val="23"/>
        </w:rPr>
        <w:t xml:space="preserve">§§ </w:t>
      </w:r>
      <w:del w:id="90" w:author="Tor Even Münter" w:date="2025-08-07T08:45:00Z">
        <w:r w:rsidDel="00CE1EF9">
          <w:rPr>
            <w:rFonts w:ascii="Questa-Regular" w:hAnsi="Questa-Regular"/>
            <w:color w:val="212529"/>
            <w:sz w:val="23"/>
            <w:szCs w:val="23"/>
          </w:rPr>
          <w:delText>4</w:delText>
        </w:r>
      </w:del>
      <w:ins w:id="91" w:author="Tor Even Münter" w:date="2025-08-07T08:45:00Z">
        <w:r w:rsidR="00CE1EF9">
          <w:rPr>
            <w:rFonts w:ascii="Questa-Regular" w:hAnsi="Questa-Regular"/>
            <w:color w:val="212529"/>
            <w:sz w:val="23"/>
            <w:szCs w:val="23"/>
          </w:rPr>
          <w:t>2</w:t>
        </w:r>
      </w:ins>
      <w:r>
        <w:rPr>
          <w:rFonts w:ascii="Questa-Regular" w:hAnsi="Questa-Regular"/>
          <w:color w:val="212529"/>
          <w:sz w:val="23"/>
          <w:szCs w:val="23"/>
        </w:rPr>
        <w:t>-6</w:t>
      </w:r>
      <w:ins w:id="92" w:author="Tor Even Münter" w:date="2025-08-07T08:45:00Z">
        <w:r w:rsidR="00CE1EF9">
          <w:rPr>
            <w:rFonts w:ascii="Questa-Regular" w:hAnsi="Questa-Regular"/>
            <w:color w:val="212529"/>
            <w:sz w:val="23"/>
            <w:szCs w:val="23"/>
          </w:rPr>
          <w:t>,</w:t>
        </w:r>
      </w:ins>
      <w:r>
        <w:rPr>
          <w:rFonts w:ascii="Questa-Regular" w:hAnsi="Questa-Regular"/>
          <w:color w:val="212529"/>
          <w:sz w:val="23"/>
          <w:szCs w:val="23"/>
        </w:rPr>
        <w:t xml:space="preserve"> i det pågældende år. Betalingsfristen er mindst 14 dage.</w:t>
      </w:r>
      <w:ins w:id="93" w:author="Tor Even Münter" w:date="2025-05-08T09:46:00Z">
        <w:r w:rsidR="00244ABE">
          <w:rPr>
            <w:rFonts w:ascii="Questa-Regular" w:hAnsi="Questa-Regular"/>
            <w:color w:val="212529"/>
            <w:sz w:val="23"/>
            <w:szCs w:val="23"/>
          </w:rPr>
          <w:t xml:space="preserve"> </w:t>
        </w:r>
      </w:ins>
    </w:p>
    <w:p w14:paraId="1906390A" w14:textId="77777777" w:rsidR="003650A0" w:rsidRDefault="003650A0" w:rsidP="0091006D">
      <w:pPr>
        <w:pStyle w:val="stk2"/>
        <w:shd w:val="clear" w:color="auto" w:fill="F9F9FB"/>
        <w:spacing w:before="0" w:beforeAutospacing="0" w:after="0" w:afterAutospacing="0"/>
        <w:ind w:firstLine="240"/>
        <w:rPr>
          <w:rStyle w:val="stknr"/>
          <w:rFonts w:ascii="Questa-Regular" w:hAnsi="Questa-Regular"/>
          <w:i/>
          <w:iCs/>
          <w:color w:val="212529"/>
          <w:sz w:val="23"/>
          <w:szCs w:val="23"/>
        </w:rPr>
      </w:pPr>
    </w:p>
    <w:p w14:paraId="337661E0" w14:textId="6BC01C2C" w:rsidR="003650A0"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 xml:space="preserve">Stk. </w:t>
      </w:r>
      <w:del w:id="94" w:author="Tor Even Münter" w:date="2025-05-08T09:38:00Z">
        <w:r w:rsidDel="00F11C28">
          <w:rPr>
            <w:rStyle w:val="stknr"/>
            <w:rFonts w:ascii="Questa-Regular" w:hAnsi="Questa-Regular"/>
            <w:i/>
            <w:iCs/>
            <w:color w:val="212529"/>
            <w:sz w:val="23"/>
            <w:szCs w:val="23"/>
          </w:rPr>
          <w:delText>4</w:delText>
        </w:r>
      </w:del>
      <w:ins w:id="95" w:author="Cecilie Hertel Thygesen" w:date="2025-05-16T10:53:00Z">
        <w:r w:rsidR="00E35950">
          <w:rPr>
            <w:rStyle w:val="stknr"/>
            <w:rFonts w:ascii="Questa-Regular" w:hAnsi="Questa-Regular"/>
            <w:i/>
            <w:iCs/>
            <w:color w:val="212529"/>
            <w:sz w:val="23"/>
            <w:szCs w:val="23"/>
          </w:rPr>
          <w:t>5</w:t>
        </w:r>
      </w:ins>
      <w:r>
        <w:rPr>
          <w:rStyle w:val="stknr"/>
          <w:rFonts w:ascii="Questa-Regular" w:hAnsi="Questa-Regular"/>
          <w:i/>
          <w:iCs/>
          <w:color w:val="212529"/>
          <w:sz w:val="23"/>
          <w:szCs w:val="23"/>
        </w:rPr>
        <w:t>.</w:t>
      </w:r>
      <w:r>
        <w:rPr>
          <w:rFonts w:ascii="Questa-Regular" w:hAnsi="Questa-Regular"/>
          <w:color w:val="212529"/>
          <w:sz w:val="23"/>
          <w:szCs w:val="23"/>
        </w:rPr>
        <w:t xml:space="preserve"> Samtidig med </w:t>
      </w:r>
      <w:proofErr w:type="spellStart"/>
      <w:r>
        <w:rPr>
          <w:rFonts w:ascii="Questa-Regular" w:hAnsi="Questa-Regular"/>
          <w:color w:val="212529"/>
          <w:sz w:val="23"/>
          <w:szCs w:val="23"/>
        </w:rPr>
        <w:t>acontoopkrævningen</w:t>
      </w:r>
      <w:proofErr w:type="spellEnd"/>
      <w:r>
        <w:rPr>
          <w:rFonts w:ascii="Questa-Regular" w:hAnsi="Questa-Regular"/>
          <w:color w:val="212529"/>
          <w:sz w:val="23"/>
          <w:szCs w:val="23"/>
        </w:rPr>
        <w:t xml:space="preserve"> efterregulerer Arbejdsmarkedets Erhvervssikring for meget eller for lidt acontobetaling det foregående år på baggrund af det faktiske antal </w:t>
      </w:r>
      <w:del w:id="96" w:author="Tor Even Münter" w:date="2025-05-07T12:30:00Z">
        <w:r w:rsidDel="008F7948">
          <w:rPr>
            <w:rFonts w:ascii="Questa-Regular" w:hAnsi="Questa-Regular"/>
            <w:color w:val="212529"/>
            <w:sz w:val="23"/>
            <w:szCs w:val="23"/>
          </w:rPr>
          <w:delText xml:space="preserve">anmeldelser </w:delText>
        </w:r>
      </w:del>
      <w:ins w:id="97" w:author="Cecilie Hertel Thygesen" w:date="2025-09-15T10:26:00Z">
        <w:r w:rsidR="00C2778B">
          <w:rPr>
            <w:rFonts w:ascii="Questa-Regular" w:hAnsi="Questa-Regular"/>
            <w:color w:val="212529"/>
            <w:sz w:val="23"/>
            <w:szCs w:val="23"/>
          </w:rPr>
          <w:t xml:space="preserve">trufne </w:t>
        </w:r>
      </w:ins>
      <w:ins w:id="98" w:author="Tor Even Münter" w:date="2025-05-07T12:30:00Z">
        <w:r w:rsidR="008F7948">
          <w:rPr>
            <w:rFonts w:ascii="Questa-Regular" w:hAnsi="Questa-Regular"/>
            <w:color w:val="212529"/>
            <w:sz w:val="23"/>
            <w:szCs w:val="23"/>
          </w:rPr>
          <w:t xml:space="preserve">delafgørelser </w:t>
        </w:r>
      </w:ins>
      <w:r>
        <w:rPr>
          <w:rFonts w:ascii="Questa-Regular" w:hAnsi="Questa-Regular"/>
          <w:color w:val="212529"/>
          <w:sz w:val="23"/>
          <w:szCs w:val="23"/>
        </w:rPr>
        <w:t xml:space="preserve">vedrørende den enkelte betalingspligtige. Arbejdsmarkedets Erhvervssikring kan ved denne regulering opkræve betaling for </w:t>
      </w:r>
      <w:del w:id="99" w:author="Tor Even Münter" w:date="2025-05-07T12:31:00Z">
        <w:r w:rsidDel="008F7948">
          <w:rPr>
            <w:rFonts w:ascii="Questa-Regular" w:hAnsi="Questa-Regular"/>
            <w:color w:val="212529"/>
            <w:sz w:val="23"/>
            <w:szCs w:val="23"/>
          </w:rPr>
          <w:delText>anmeldte sager</w:delText>
        </w:r>
      </w:del>
      <w:ins w:id="100" w:author="Tor Even Münter" w:date="2025-05-07T12:31:00Z">
        <w:r w:rsidR="008F7948">
          <w:rPr>
            <w:rFonts w:ascii="Questa-Regular" w:hAnsi="Questa-Regular"/>
            <w:color w:val="212529"/>
            <w:sz w:val="23"/>
            <w:szCs w:val="23"/>
          </w:rPr>
          <w:t>trufne delafgørelser i sager</w:t>
        </w:r>
      </w:ins>
      <w:r>
        <w:rPr>
          <w:rFonts w:ascii="Questa-Regular" w:hAnsi="Questa-Regular"/>
          <w:color w:val="212529"/>
          <w:sz w:val="23"/>
          <w:szCs w:val="23"/>
        </w:rPr>
        <w:t xml:space="preserve"> fra forsikringsselskaber, som er begyndt at drive arbejdsulykkesforsikring i det foregående år.</w:t>
      </w:r>
    </w:p>
    <w:p w14:paraId="3B59126C" w14:textId="0A004063" w:rsidR="0091006D" w:rsidRDefault="0091006D" w:rsidP="0091006D">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 xml:space="preserve">Stk. </w:t>
      </w:r>
      <w:del w:id="101" w:author="Tor Even Münter" w:date="2025-05-08T09:38:00Z">
        <w:r w:rsidDel="00F11C28">
          <w:rPr>
            <w:rStyle w:val="stknr"/>
            <w:rFonts w:ascii="Questa-Regular" w:hAnsi="Questa-Regular"/>
            <w:i/>
            <w:iCs/>
            <w:color w:val="212529"/>
            <w:sz w:val="23"/>
            <w:szCs w:val="23"/>
          </w:rPr>
          <w:delText>5</w:delText>
        </w:r>
      </w:del>
      <w:ins w:id="102" w:author="Cecilie Hertel Thygesen" w:date="2025-05-16T10:53:00Z">
        <w:r w:rsidR="00E35950">
          <w:rPr>
            <w:rStyle w:val="stknr"/>
            <w:rFonts w:ascii="Questa-Regular" w:hAnsi="Questa-Regular"/>
            <w:i/>
            <w:iCs/>
            <w:color w:val="212529"/>
            <w:sz w:val="23"/>
            <w:szCs w:val="23"/>
          </w:rPr>
          <w:t>6</w:t>
        </w:r>
      </w:ins>
      <w:r>
        <w:rPr>
          <w:rStyle w:val="stknr"/>
          <w:rFonts w:ascii="Questa-Regular" w:hAnsi="Questa-Regular"/>
          <w:i/>
          <w:iCs/>
          <w:color w:val="212529"/>
          <w:sz w:val="23"/>
          <w:szCs w:val="23"/>
        </w:rPr>
        <w:t>.</w:t>
      </w:r>
      <w:r>
        <w:rPr>
          <w:rFonts w:ascii="Questa-Regular" w:hAnsi="Questa-Regular"/>
          <w:color w:val="212529"/>
          <w:sz w:val="23"/>
          <w:szCs w:val="23"/>
        </w:rPr>
        <w:t xml:space="preserve"> Meddelelsen om opkrævningen skal indeholde en specifikation af acontobeløbet og efterreguleringen, jf. stk. </w:t>
      </w:r>
      <w:del w:id="103" w:author="Tor Even Münter" w:date="2025-08-07T08:47:00Z">
        <w:r w:rsidDel="00CE1EF9">
          <w:rPr>
            <w:rFonts w:ascii="Questa-Regular" w:hAnsi="Questa-Regular"/>
            <w:color w:val="212529"/>
            <w:sz w:val="23"/>
            <w:szCs w:val="23"/>
          </w:rPr>
          <w:delText xml:space="preserve">3 </w:delText>
        </w:r>
      </w:del>
      <w:ins w:id="104" w:author="Tor Even Münter" w:date="2025-08-07T08:47:00Z">
        <w:r w:rsidR="00CE1EF9">
          <w:rPr>
            <w:rFonts w:ascii="Questa-Regular" w:hAnsi="Questa-Regular"/>
            <w:color w:val="212529"/>
            <w:sz w:val="23"/>
            <w:szCs w:val="23"/>
          </w:rPr>
          <w:t xml:space="preserve">4 </w:t>
        </w:r>
      </w:ins>
      <w:r>
        <w:rPr>
          <w:rFonts w:ascii="Questa-Regular" w:hAnsi="Questa-Regular"/>
          <w:color w:val="212529"/>
          <w:sz w:val="23"/>
          <w:szCs w:val="23"/>
        </w:rPr>
        <w:t xml:space="preserve">og </w:t>
      </w:r>
      <w:del w:id="105" w:author="Tor Even Münter" w:date="2025-08-07T08:47:00Z">
        <w:r w:rsidDel="00CE1EF9">
          <w:rPr>
            <w:rFonts w:ascii="Questa-Regular" w:hAnsi="Questa-Regular"/>
            <w:color w:val="212529"/>
            <w:sz w:val="23"/>
            <w:szCs w:val="23"/>
          </w:rPr>
          <w:delText>4</w:delText>
        </w:r>
      </w:del>
      <w:ins w:id="106" w:author="Tor Even Münter" w:date="2025-08-07T08:47:00Z">
        <w:r w:rsidR="00CE1EF9">
          <w:rPr>
            <w:rFonts w:ascii="Questa-Regular" w:hAnsi="Questa-Regular"/>
            <w:color w:val="212529"/>
            <w:sz w:val="23"/>
            <w:szCs w:val="23"/>
          </w:rPr>
          <w:t>5</w:t>
        </w:r>
      </w:ins>
      <w:r>
        <w:rPr>
          <w:rFonts w:ascii="Questa-Regular" w:hAnsi="Questa-Regular"/>
          <w:color w:val="212529"/>
          <w:sz w:val="23"/>
          <w:szCs w:val="23"/>
        </w:rPr>
        <w:t>.</w:t>
      </w:r>
    </w:p>
    <w:p w14:paraId="63248369" w14:textId="4AEE4E65" w:rsidR="0091006D" w:rsidRDefault="0091006D" w:rsidP="0091006D">
      <w:pPr>
        <w:pStyle w:val="stk2"/>
        <w:shd w:val="clear" w:color="auto" w:fill="F9F9FB"/>
        <w:spacing w:before="0" w:beforeAutospacing="0" w:after="0" w:afterAutospacing="0"/>
        <w:ind w:firstLine="240"/>
        <w:rPr>
          <w:ins w:id="107" w:author="Cecilie Hertel Thygesen" w:date="2025-05-16T10:42:00Z"/>
          <w:rFonts w:ascii="Questa-Regular" w:hAnsi="Questa-Regular"/>
          <w:color w:val="212529"/>
          <w:sz w:val="23"/>
          <w:szCs w:val="23"/>
        </w:rPr>
      </w:pPr>
      <w:r>
        <w:rPr>
          <w:rStyle w:val="stknr"/>
          <w:rFonts w:ascii="Questa-Regular" w:hAnsi="Questa-Regular"/>
          <w:i/>
          <w:iCs/>
          <w:color w:val="212529"/>
          <w:sz w:val="23"/>
          <w:szCs w:val="23"/>
        </w:rPr>
        <w:t xml:space="preserve">Stk. </w:t>
      </w:r>
      <w:ins w:id="108" w:author="Cecilie Hertel Thygesen" w:date="2025-07-03T12:57:00Z">
        <w:r w:rsidR="00E35950">
          <w:rPr>
            <w:rStyle w:val="stknr"/>
            <w:rFonts w:ascii="Questa-Regular" w:hAnsi="Questa-Regular"/>
            <w:i/>
            <w:iCs/>
            <w:color w:val="212529"/>
            <w:sz w:val="23"/>
            <w:szCs w:val="23"/>
          </w:rPr>
          <w:t>7</w:t>
        </w:r>
      </w:ins>
      <w:del w:id="109" w:author="Tor Even Münter" w:date="2025-05-08T09:38:00Z">
        <w:r w:rsidDel="00F11C28">
          <w:rPr>
            <w:rStyle w:val="stknr"/>
            <w:rFonts w:ascii="Questa-Regular" w:hAnsi="Questa-Regular"/>
            <w:i/>
            <w:iCs/>
            <w:color w:val="212529"/>
            <w:sz w:val="23"/>
            <w:szCs w:val="23"/>
          </w:rPr>
          <w:delText>6</w:delText>
        </w:r>
      </w:del>
      <w:r>
        <w:rPr>
          <w:rStyle w:val="stknr"/>
          <w:rFonts w:ascii="Questa-Regular" w:hAnsi="Questa-Regular"/>
          <w:i/>
          <w:iCs/>
          <w:color w:val="212529"/>
          <w:sz w:val="23"/>
          <w:szCs w:val="23"/>
        </w:rPr>
        <w:t>.</w:t>
      </w:r>
      <w:r>
        <w:rPr>
          <w:rFonts w:ascii="Questa-Regular" w:hAnsi="Questa-Regular"/>
          <w:color w:val="212529"/>
          <w:sz w:val="23"/>
          <w:szCs w:val="23"/>
        </w:rPr>
        <w:t xml:space="preserve"> Arbejdsmarkedets Erhvervssikring sender i </w:t>
      </w:r>
      <w:r w:rsidRPr="00B6672A">
        <w:rPr>
          <w:rFonts w:ascii="Questa-Regular" w:hAnsi="Questa-Regular"/>
          <w:color w:val="212529"/>
          <w:sz w:val="23"/>
          <w:szCs w:val="23"/>
        </w:rPr>
        <w:t xml:space="preserve">januar måned en liste til den enkelte betalingspligtige med en opgørelse over det foregående års </w:t>
      </w:r>
      <w:ins w:id="110" w:author="Cecilie Hertel Thygesen" w:date="2025-05-19T11:55:00Z">
        <w:r w:rsidR="00257DAA" w:rsidRPr="00B6672A">
          <w:rPr>
            <w:rFonts w:ascii="Questa-Regular" w:hAnsi="Questa-Regular"/>
            <w:color w:val="212529"/>
            <w:sz w:val="23"/>
            <w:szCs w:val="23"/>
          </w:rPr>
          <w:t>trufne delafgørelser</w:t>
        </w:r>
      </w:ins>
      <w:del w:id="111" w:author="Cecilie Hertel Thygesen" w:date="2025-05-19T11:55:00Z">
        <w:r w:rsidRPr="00B6672A" w:rsidDel="00257DAA">
          <w:rPr>
            <w:rFonts w:ascii="Questa-Regular" w:hAnsi="Questa-Regular"/>
            <w:color w:val="212529"/>
            <w:sz w:val="23"/>
            <w:szCs w:val="23"/>
          </w:rPr>
          <w:delText>anmeldelser</w:delText>
        </w:r>
      </w:del>
      <w:r w:rsidRPr="00B6672A">
        <w:rPr>
          <w:rFonts w:ascii="Questa-Regular" w:hAnsi="Questa-Regular"/>
          <w:color w:val="212529"/>
          <w:sz w:val="23"/>
          <w:szCs w:val="23"/>
        </w:rPr>
        <w:t xml:space="preserve">. Opgørelsen danner grundlag for efterreguleringen. Eventuelle indsigelser mod opgørelsen skal være Arbejdsmarkedets Erhvervssikring i hænde inden </w:t>
      </w:r>
      <w:del w:id="112" w:author="Tor Even Münter" w:date="2025-08-07T08:55:00Z">
        <w:r w:rsidRPr="00B6672A" w:rsidDel="005F6067">
          <w:rPr>
            <w:rFonts w:ascii="Questa-Regular" w:hAnsi="Questa-Regular"/>
            <w:color w:val="212529"/>
            <w:sz w:val="23"/>
            <w:szCs w:val="23"/>
          </w:rPr>
          <w:delText xml:space="preserve">3 </w:delText>
        </w:r>
      </w:del>
      <w:ins w:id="113" w:author="Tor Even Münter" w:date="2025-08-07T08:55:00Z">
        <w:r w:rsidR="005F6067">
          <w:rPr>
            <w:rFonts w:ascii="Questa-Regular" w:hAnsi="Questa-Regular"/>
            <w:color w:val="212529"/>
            <w:sz w:val="23"/>
            <w:szCs w:val="23"/>
          </w:rPr>
          <w:t>4</w:t>
        </w:r>
        <w:r w:rsidR="005F6067" w:rsidRPr="00B6672A">
          <w:rPr>
            <w:rFonts w:ascii="Questa-Regular" w:hAnsi="Questa-Regular"/>
            <w:color w:val="212529"/>
            <w:sz w:val="23"/>
            <w:szCs w:val="23"/>
          </w:rPr>
          <w:t xml:space="preserve"> </w:t>
        </w:r>
      </w:ins>
      <w:r w:rsidRPr="00B6672A">
        <w:rPr>
          <w:rFonts w:ascii="Questa-Regular" w:hAnsi="Questa-Regular"/>
          <w:color w:val="212529"/>
          <w:sz w:val="23"/>
          <w:szCs w:val="23"/>
        </w:rPr>
        <w:t xml:space="preserve">uger fra den bidragspligtiges modtagelse. Hvis eventuelle indsigelser ikke er afklaret inden opkrævningen, indgår de pågældende </w:t>
      </w:r>
      <w:del w:id="114" w:author="Cecilie Hertel Thygesen" w:date="2025-05-19T11:55:00Z">
        <w:r w:rsidRPr="00B6672A" w:rsidDel="00257DAA">
          <w:rPr>
            <w:rFonts w:ascii="Questa-Regular" w:hAnsi="Questa-Regular"/>
            <w:color w:val="212529"/>
            <w:sz w:val="23"/>
            <w:szCs w:val="23"/>
          </w:rPr>
          <w:delText xml:space="preserve">anmeldelser </w:delText>
        </w:r>
      </w:del>
      <w:ins w:id="115" w:author="Cecilie Hertel Thygesen" w:date="2025-05-19T11:55:00Z">
        <w:r w:rsidR="00257DAA" w:rsidRPr="00B6672A">
          <w:rPr>
            <w:rFonts w:ascii="Questa-Regular" w:hAnsi="Questa-Regular"/>
            <w:color w:val="212529"/>
            <w:sz w:val="23"/>
            <w:szCs w:val="23"/>
          </w:rPr>
          <w:t xml:space="preserve">delafgørelser </w:t>
        </w:r>
      </w:ins>
      <w:r w:rsidRPr="00B6672A">
        <w:rPr>
          <w:rFonts w:ascii="Questa-Regular" w:hAnsi="Questa-Regular"/>
          <w:color w:val="212529"/>
          <w:sz w:val="23"/>
          <w:szCs w:val="23"/>
        </w:rPr>
        <w:t>i det følgende års efterregulering.</w:t>
      </w:r>
    </w:p>
    <w:p w14:paraId="4D7247E8" w14:textId="1CBF154A" w:rsidR="00FC0395" w:rsidRDefault="00FC0395" w:rsidP="00FC0395">
      <w:pPr>
        <w:pStyle w:val="stk2"/>
        <w:shd w:val="clear" w:color="auto" w:fill="F9F9FB"/>
        <w:spacing w:before="0" w:beforeAutospacing="0" w:after="0" w:afterAutospacing="0"/>
        <w:ind w:firstLine="240"/>
        <w:rPr>
          <w:ins w:id="116" w:author="Cecilie Hertel Thygesen" w:date="2025-05-16T10:42:00Z"/>
          <w:rFonts w:ascii="Questa-Regular" w:hAnsi="Questa-Regular"/>
          <w:color w:val="212529"/>
          <w:sz w:val="23"/>
          <w:szCs w:val="23"/>
        </w:rPr>
      </w:pPr>
      <w:ins w:id="117" w:author="Cecilie Hertel Thygesen" w:date="2025-05-16T10:40:00Z">
        <w:r>
          <w:rPr>
            <w:rFonts w:ascii="Questa-Regular" w:hAnsi="Questa-Regular"/>
            <w:i/>
            <w:color w:val="212529"/>
            <w:sz w:val="23"/>
            <w:szCs w:val="23"/>
          </w:rPr>
          <w:t xml:space="preserve">Stk. </w:t>
        </w:r>
      </w:ins>
      <w:ins w:id="118" w:author="Cecilie Hertel Thygesen" w:date="2025-05-16T10:52:00Z">
        <w:r w:rsidR="00E35950">
          <w:rPr>
            <w:rFonts w:ascii="Questa-Regular" w:hAnsi="Questa-Regular"/>
            <w:i/>
            <w:color w:val="212529"/>
            <w:sz w:val="23"/>
            <w:szCs w:val="23"/>
          </w:rPr>
          <w:t>8</w:t>
        </w:r>
      </w:ins>
      <w:ins w:id="119" w:author="Cecilie Hertel Thygesen" w:date="2025-05-16T10:40:00Z">
        <w:r>
          <w:rPr>
            <w:rFonts w:ascii="Questa-Regular" w:hAnsi="Questa-Regular"/>
            <w:i/>
            <w:color w:val="212529"/>
            <w:sz w:val="23"/>
            <w:szCs w:val="23"/>
          </w:rPr>
          <w:t>.</w:t>
        </w:r>
        <w:r>
          <w:rPr>
            <w:rFonts w:ascii="Questa-Regular" w:hAnsi="Questa-Regular"/>
            <w:color w:val="212529"/>
            <w:sz w:val="23"/>
            <w:szCs w:val="23"/>
          </w:rPr>
          <w:t xml:space="preserve"> For sager omfattet af arbejdsskadesikringslovens § 81</w:t>
        </w:r>
      </w:ins>
      <w:ins w:id="120" w:author="Cecilie Hertel Thygesen" w:date="2025-05-16T10:46:00Z">
        <w:r>
          <w:rPr>
            <w:rFonts w:ascii="Questa-Regular" w:hAnsi="Questa-Regular"/>
            <w:color w:val="212529"/>
            <w:sz w:val="23"/>
            <w:szCs w:val="23"/>
          </w:rPr>
          <w:t>, stk. 1 og 2,</w:t>
        </w:r>
      </w:ins>
      <w:ins w:id="121" w:author="Cecilie Hertel Thygesen" w:date="2025-05-16T10:40:00Z">
        <w:r>
          <w:rPr>
            <w:rFonts w:ascii="Questa-Regular" w:hAnsi="Questa-Regular"/>
            <w:color w:val="212529"/>
            <w:sz w:val="23"/>
            <w:szCs w:val="23"/>
          </w:rPr>
          <w:t xml:space="preserve"> betales en takst</w:t>
        </w:r>
      </w:ins>
      <w:ins w:id="122" w:author="Cecilie Hertel Thygesen" w:date="2025-05-16T10:44:00Z">
        <w:r>
          <w:rPr>
            <w:rFonts w:ascii="Questa-Regular" w:hAnsi="Questa-Regular"/>
            <w:color w:val="212529"/>
            <w:sz w:val="23"/>
            <w:szCs w:val="23"/>
          </w:rPr>
          <w:t xml:space="preserve"> for hver udtalelse og opgørelse.</w:t>
        </w:r>
      </w:ins>
      <w:ins w:id="123" w:author="Cecilie Hertel Thygesen" w:date="2025-05-16T14:55:00Z">
        <w:r w:rsidR="000B3266">
          <w:rPr>
            <w:rFonts w:ascii="Questa-Regular" w:hAnsi="Questa-Regular"/>
            <w:color w:val="212529"/>
            <w:sz w:val="23"/>
            <w:szCs w:val="23"/>
          </w:rPr>
          <w:t xml:space="preserve"> </w:t>
        </w:r>
        <w:r w:rsidR="000B3266" w:rsidRPr="000B3266">
          <w:rPr>
            <w:rFonts w:ascii="Questa-Regular" w:hAnsi="Questa-Regular"/>
            <w:color w:val="212529"/>
            <w:sz w:val="23"/>
            <w:szCs w:val="23"/>
          </w:rPr>
          <w:t>Betaling opkræves løbende ved anmeldelse af sagerne til Arbejdsmarkedets Erhvervssikring.</w:t>
        </w:r>
      </w:ins>
    </w:p>
    <w:p w14:paraId="34237537" w14:textId="6F7B4AB1" w:rsidR="00FC0395" w:rsidRPr="00FC0395" w:rsidRDefault="00FC0395" w:rsidP="00FD24E1">
      <w:pPr>
        <w:pStyle w:val="stk2"/>
        <w:shd w:val="clear" w:color="auto" w:fill="F9F9FB"/>
        <w:spacing w:before="0" w:beforeAutospacing="0" w:after="0" w:afterAutospacing="0"/>
        <w:rPr>
          <w:rFonts w:ascii="Questa-Regular" w:hAnsi="Questa-Regular"/>
          <w:color w:val="212529"/>
          <w:sz w:val="23"/>
          <w:szCs w:val="23"/>
        </w:rPr>
      </w:pPr>
    </w:p>
    <w:p w14:paraId="0AD24C9B" w14:textId="77777777" w:rsidR="0091006D" w:rsidRDefault="0091006D" w:rsidP="0091006D">
      <w:pPr>
        <w:pStyle w:val="kapitel"/>
        <w:shd w:val="clear" w:color="auto" w:fill="F9F9FB"/>
        <w:spacing w:before="400" w:beforeAutospacing="0" w:afterAutospacing="0"/>
        <w:jc w:val="center"/>
        <w:rPr>
          <w:rFonts w:ascii="Questa-Regular" w:hAnsi="Questa-Regular"/>
          <w:color w:val="212529"/>
          <w:sz w:val="23"/>
          <w:szCs w:val="23"/>
        </w:rPr>
      </w:pPr>
      <w:r>
        <w:rPr>
          <w:rFonts w:ascii="Questa-Regular" w:hAnsi="Questa-Regular"/>
          <w:color w:val="212529"/>
          <w:sz w:val="23"/>
          <w:szCs w:val="23"/>
        </w:rPr>
        <w:t>Kapitel 2</w:t>
      </w:r>
    </w:p>
    <w:p w14:paraId="40D19AA5" w14:textId="77777777" w:rsidR="0091006D" w:rsidRDefault="0091006D" w:rsidP="0091006D">
      <w:pPr>
        <w:pStyle w:val="kapiteloverskrift2"/>
        <w:shd w:val="clear" w:color="auto" w:fill="F9F9FB"/>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Betaling for Ankestyrelsens administration</w:t>
      </w:r>
    </w:p>
    <w:p w14:paraId="44267898" w14:textId="77777777" w:rsidR="0091006D" w:rsidRDefault="0091006D" w:rsidP="0091006D">
      <w:pPr>
        <w:pStyle w:val="paragraf"/>
        <w:shd w:val="clear" w:color="auto" w:fill="F9F9FB"/>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9.</w:t>
      </w:r>
      <w:r>
        <w:rPr>
          <w:rFonts w:ascii="Questa-Regular" w:hAnsi="Questa-Regular"/>
          <w:color w:val="212529"/>
          <w:sz w:val="23"/>
          <w:szCs w:val="23"/>
        </w:rPr>
        <w:t> Reglerne i §§ 1-7 finder tilsvarende anvendelse for Ankestyrelsens behandling af arbejdsskadesager.</w:t>
      </w:r>
    </w:p>
    <w:p w14:paraId="12ED3218" w14:textId="77777777" w:rsidR="0091006D" w:rsidRDefault="0091006D" w:rsidP="0091006D">
      <w:pPr>
        <w:pStyle w:val="paragrafgruppeoverskrift"/>
        <w:shd w:val="clear" w:color="auto" w:fill="F9F9FB"/>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Fastsættelse af betalingen</w:t>
      </w:r>
    </w:p>
    <w:p w14:paraId="22D2F4D2" w14:textId="42B5A7CC" w:rsidR="0091006D" w:rsidRPr="00432BFB" w:rsidDel="005F285D" w:rsidRDefault="0091006D" w:rsidP="00007378">
      <w:pPr>
        <w:pStyle w:val="paragraf"/>
        <w:shd w:val="clear" w:color="auto" w:fill="F9F9FB"/>
        <w:spacing w:before="200" w:beforeAutospacing="0" w:after="0" w:afterAutospacing="0"/>
        <w:ind w:firstLine="240"/>
        <w:rPr>
          <w:del w:id="124" w:author="Tor Even Münter" w:date="2025-08-12T08:14:00Z"/>
          <w:rFonts w:ascii="Questa-Regular" w:hAnsi="Questa-Regular"/>
          <w:color w:val="212529"/>
          <w:sz w:val="23"/>
          <w:szCs w:val="23"/>
        </w:rPr>
      </w:pPr>
      <w:r>
        <w:rPr>
          <w:rStyle w:val="paragrafnr"/>
          <w:rFonts w:ascii="Questa-Regular" w:hAnsi="Questa-Regular"/>
          <w:b/>
          <w:bCs/>
          <w:color w:val="212529"/>
          <w:sz w:val="23"/>
          <w:szCs w:val="23"/>
        </w:rPr>
        <w:t>§ 10.</w:t>
      </w:r>
      <w:r>
        <w:rPr>
          <w:rFonts w:ascii="Questa-Regular" w:hAnsi="Questa-Regular"/>
          <w:color w:val="212529"/>
          <w:sz w:val="23"/>
          <w:szCs w:val="23"/>
        </w:rPr>
        <w:t xml:space="preserve"> Betalingen for Ankestyrelsens administration beregnes på grundlag af en takst pr. delafgørelse. Ankestyrelsen opkræver betaling </w:t>
      </w:r>
      <w:r w:rsidRPr="00432BFB">
        <w:rPr>
          <w:rFonts w:ascii="Questa-Regular" w:hAnsi="Questa-Regular"/>
          <w:color w:val="212529"/>
          <w:sz w:val="23"/>
          <w:szCs w:val="23"/>
        </w:rPr>
        <w:t xml:space="preserve">for hver </w:t>
      </w:r>
      <w:ins w:id="125" w:author="Cecilie Hertel Thygesen" w:date="2025-09-15T10:46:00Z">
        <w:r w:rsidR="0021723F" w:rsidRPr="00432BFB">
          <w:rPr>
            <w:rFonts w:ascii="Questa-Regular" w:hAnsi="Questa-Regular"/>
            <w:color w:val="212529"/>
            <w:sz w:val="23"/>
            <w:szCs w:val="23"/>
          </w:rPr>
          <w:t xml:space="preserve">oprettet </w:t>
        </w:r>
      </w:ins>
      <w:r w:rsidRPr="00432BFB">
        <w:rPr>
          <w:rFonts w:ascii="Questa-Regular" w:hAnsi="Questa-Regular"/>
          <w:color w:val="212529"/>
          <w:sz w:val="23"/>
          <w:szCs w:val="23"/>
        </w:rPr>
        <w:t>delafgørelse</w:t>
      </w:r>
      <w:ins w:id="126" w:author="Cecilie Hertel Thygesen" w:date="2025-05-16T10:28:00Z">
        <w:r w:rsidR="00F0602C" w:rsidRPr="00432BFB">
          <w:rPr>
            <w:rFonts w:ascii="Questa-Regular" w:hAnsi="Questa-Regular"/>
            <w:color w:val="212529"/>
            <w:sz w:val="23"/>
            <w:szCs w:val="23"/>
          </w:rPr>
          <w:t>, jf. stk. 2</w:t>
        </w:r>
      </w:ins>
      <w:r w:rsidRPr="00432BFB">
        <w:rPr>
          <w:rFonts w:ascii="Questa-Regular" w:hAnsi="Questa-Regular"/>
          <w:color w:val="212529"/>
          <w:sz w:val="23"/>
          <w:szCs w:val="23"/>
        </w:rPr>
        <w:t>.</w:t>
      </w:r>
      <w:ins w:id="127" w:author="Cecilie Hertel Thygesen" w:date="2025-05-16T10:28:00Z">
        <w:r w:rsidR="00F0602C" w:rsidRPr="00432BFB">
          <w:rPr>
            <w:rFonts w:ascii="Questa-Regular" w:hAnsi="Questa-Regular"/>
            <w:color w:val="212529"/>
            <w:sz w:val="23"/>
            <w:szCs w:val="23"/>
          </w:rPr>
          <w:br/>
        </w:r>
      </w:ins>
      <w:ins w:id="128" w:author="Cecilie Hertel Thygesen" w:date="2025-05-16T10:35:00Z">
        <w:r w:rsidR="00BF4A88" w:rsidRPr="00432BFB">
          <w:rPr>
            <w:rFonts w:ascii="Questa-Regular" w:hAnsi="Questa-Regular"/>
            <w:i/>
            <w:color w:val="212529"/>
            <w:sz w:val="23"/>
            <w:szCs w:val="23"/>
          </w:rPr>
          <w:t>Stk. 2.</w:t>
        </w:r>
        <w:r w:rsidR="00BF4A88" w:rsidRPr="00432BFB">
          <w:rPr>
            <w:rFonts w:ascii="Questa-Regular" w:hAnsi="Questa-Regular"/>
            <w:color w:val="212529"/>
            <w:sz w:val="23"/>
            <w:szCs w:val="23"/>
          </w:rPr>
          <w:t xml:space="preserve"> Ved en delafgørelse forstås </w:t>
        </w:r>
      </w:ins>
      <w:ins w:id="129" w:author="Tor Even Münter" w:date="2025-08-12T08:12:00Z">
        <w:r w:rsidR="00277707" w:rsidRPr="00432BFB">
          <w:rPr>
            <w:rFonts w:ascii="Questa-Regular" w:hAnsi="Questa-Regular"/>
            <w:color w:val="212529"/>
            <w:sz w:val="23"/>
            <w:szCs w:val="23"/>
          </w:rPr>
          <w:t xml:space="preserve">enhver selvstændig afgørelse, som træffes efter loven i en arbejdsskadesag, herunder også hvis der træffes flere afgørelser efter samme </w:t>
        </w:r>
      </w:ins>
      <w:ins w:id="130" w:author="Tor Even Münter" w:date="2025-08-12T08:13:00Z">
        <w:r w:rsidR="00277707" w:rsidRPr="00432BFB">
          <w:rPr>
            <w:rFonts w:ascii="Questa-Regular" w:hAnsi="Questa-Regular"/>
            <w:color w:val="212529"/>
            <w:sz w:val="23"/>
            <w:szCs w:val="23"/>
          </w:rPr>
          <w:t xml:space="preserve">bestemmelse, </w:t>
        </w:r>
      </w:ins>
      <w:ins w:id="131" w:author="Tor Even Münter" w:date="2025-08-12T08:12:00Z">
        <w:r w:rsidR="00277707" w:rsidRPr="00432BFB">
          <w:rPr>
            <w:rFonts w:ascii="Questa-Regular" w:hAnsi="Questa-Regular"/>
            <w:color w:val="212529"/>
            <w:sz w:val="23"/>
            <w:szCs w:val="23"/>
          </w:rPr>
          <w:t>men med forskelligt faktuelt grundlag</w:t>
        </w:r>
      </w:ins>
      <w:ins w:id="132" w:author="Cecilie Hertel Thygesen" w:date="2025-05-16T10:35:00Z">
        <w:r w:rsidR="00BF4A88" w:rsidRPr="00432BFB">
          <w:rPr>
            <w:rFonts w:ascii="Questa-Regular" w:hAnsi="Questa-Regular"/>
            <w:color w:val="212529"/>
            <w:sz w:val="23"/>
            <w:szCs w:val="23"/>
          </w:rPr>
          <w:t>.</w:t>
        </w:r>
      </w:ins>
      <w:ins w:id="133" w:author="Tor Even Münter" w:date="2025-05-13T10:40:00Z">
        <w:r w:rsidR="000A24FD" w:rsidRPr="00432BFB">
          <w:rPr>
            <w:rFonts w:ascii="Questa-Regular" w:hAnsi="Questa-Regular"/>
            <w:color w:val="212529"/>
            <w:sz w:val="23"/>
            <w:szCs w:val="23"/>
          </w:rPr>
          <w:br/>
        </w:r>
        <w:r w:rsidR="000A24FD" w:rsidRPr="00432BFB">
          <w:rPr>
            <w:rStyle w:val="stknr"/>
            <w:rFonts w:ascii="Questa-Regular" w:hAnsi="Questa-Regular"/>
            <w:i/>
            <w:iCs/>
            <w:color w:val="212529"/>
            <w:sz w:val="23"/>
            <w:szCs w:val="23"/>
          </w:rPr>
          <w:t xml:space="preserve">    </w:t>
        </w:r>
      </w:ins>
      <w:del w:id="134" w:author="Cecilie Hertel Thygesen" w:date="2025-05-19T11:58:00Z">
        <w:r w:rsidRPr="00432BFB" w:rsidDel="00A240CA">
          <w:rPr>
            <w:rStyle w:val="stknr"/>
            <w:rFonts w:ascii="Questa-Regular" w:hAnsi="Questa-Regular"/>
            <w:i/>
            <w:iCs/>
            <w:color w:val="212529"/>
            <w:sz w:val="23"/>
            <w:szCs w:val="23"/>
          </w:rPr>
          <w:delText xml:space="preserve">Stk. </w:delText>
        </w:r>
      </w:del>
      <w:del w:id="135" w:author="Cecilie Hertel Thygesen" w:date="2025-05-16T10:35:00Z">
        <w:r w:rsidRPr="00432BFB" w:rsidDel="00BF4A88">
          <w:rPr>
            <w:rStyle w:val="stknr"/>
            <w:rFonts w:ascii="Questa-Regular" w:hAnsi="Questa-Regular"/>
            <w:i/>
            <w:iCs/>
            <w:color w:val="212529"/>
            <w:sz w:val="23"/>
            <w:szCs w:val="23"/>
          </w:rPr>
          <w:delText>2</w:delText>
        </w:r>
      </w:del>
      <w:del w:id="136" w:author="Cecilie Hertel Thygesen" w:date="2025-05-19T11:58:00Z">
        <w:r w:rsidRPr="00432BFB" w:rsidDel="00A240CA">
          <w:rPr>
            <w:rStyle w:val="stknr"/>
            <w:rFonts w:ascii="Questa-Regular" w:hAnsi="Questa-Regular"/>
            <w:i/>
            <w:iCs/>
            <w:color w:val="212529"/>
            <w:sz w:val="23"/>
            <w:szCs w:val="23"/>
          </w:rPr>
          <w:delText>.</w:delText>
        </w:r>
        <w:r w:rsidRPr="00432BFB" w:rsidDel="00A240CA">
          <w:rPr>
            <w:rFonts w:ascii="Questa-Regular" w:hAnsi="Questa-Regular"/>
            <w:color w:val="212529"/>
            <w:sz w:val="23"/>
            <w:szCs w:val="23"/>
          </w:rPr>
          <w:delText> Beskæftigelsesministeren bekendtgør efter indstilling fra bestyrelsen for Arbejdsmarkedets Erhvervssikring takstens størrelse en gang årligt, herunder efter forhandling med social- og boligministeren for så vidt angår Ankestyrelsens takst.</w:delText>
        </w:r>
      </w:del>
    </w:p>
    <w:p w14:paraId="1206EE0A" w14:textId="4A0F6EA8" w:rsidR="0091006D" w:rsidRPr="00432BFB" w:rsidRDefault="0091006D" w:rsidP="000939B1">
      <w:pPr>
        <w:pStyle w:val="paragraf"/>
        <w:shd w:val="clear" w:color="auto" w:fill="F9F9FB"/>
        <w:spacing w:before="200" w:beforeAutospacing="0" w:after="0" w:afterAutospacing="0"/>
        <w:ind w:firstLine="240"/>
        <w:rPr>
          <w:rFonts w:ascii="Questa-Regular" w:hAnsi="Questa-Regular"/>
          <w:color w:val="212529"/>
          <w:sz w:val="23"/>
          <w:szCs w:val="23"/>
        </w:rPr>
      </w:pPr>
      <w:r w:rsidRPr="00432BFB">
        <w:rPr>
          <w:rStyle w:val="stknr"/>
          <w:rFonts w:ascii="Questa-Regular" w:hAnsi="Questa-Regular"/>
          <w:i/>
          <w:iCs/>
          <w:color w:val="212529"/>
          <w:sz w:val="23"/>
          <w:szCs w:val="23"/>
        </w:rPr>
        <w:t xml:space="preserve">Stk. </w:t>
      </w:r>
      <w:ins w:id="137" w:author="Tor Even Münter" w:date="2025-08-12T08:14:00Z">
        <w:r w:rsidR="005F285D" w:rsidRPr="00432BFB">
          <w:rPr>
            <w:rStyle w:val="stknr"/>
            <w:rFonts w:ascii="Questa-Regular" w:hAnsi="Questa-Regular"/>
            <w:i/>
            <w:iCs/>
            <w:color w:val="212529"/>
            <w:sz w:val="23"/>
            <w:szCs w:val="23"/>
          </w:rPr>
          <w:t>3</w:t>
        </w:r>
      </w:ins>
      <w:ins w:id="138" w:author="Cecilie Hertel Thygesen" w:date="2025-05-16T10:35:00Z">
        <w:del w:id="139" w:author="Tor Even Münter" w:date="2025-08-12T08:14:00Z">
          <w:r w:rsidR="00BF4A88" w:rsidRPr="00432BFB" w:rsidDel="005F285D">
            <w:rPr>
              <w:rStyle w:val="stknr"/>
              <w:rFonts w:ascii="Questa-Regular" w:hAnsi="Questa-Regular"/>
              <w:i/>
              <w:iCs/>
              <w:color w:val="212529"/>
              <w:sz w:val="23"/>
              <w:szCs w:val="23"/>
            </w:rPr>
            <w:delText>4</w:delText>
          </w:r>
        </w:del>
      </w:ins>
      <w:del w:id="140" w:author="Cecilie Hertel Thygesen" w:date="2025-05-16T10:35:00Z">
        <w:r w:rsidRPr="00432BFB" w:rsidDel="00BF4A88">
          <w:rPr>
            <w:rStyle w:val="stknr"/>
            <w:rFonts w:ascii="Questa-Regular" w:hAnsi="Questa-Regular"/>
            <w:i/>
            <w:iCs/>
            <w:color w:val="212529"/>
            <w:sz w:val="23"/>
            <w:szCs w:val="23"/>
          </w:rPr>
          <w:delText>3</w:delText>
        </w:r>
      </w:del>
      <w:r w:rsidRPr="00432BFB">
        <w:rPr>
          <w:rStyle w:val="stknr"/>
          <w:rFonts w:ascii="Questa-Regular" w:hAnsi="Questa-Regular"/>
          <w:i/>
          <w:iCs/>
          <w:color w:val="212529"/>
          <w:sz w:val="23"/>
          <w:szCs w:val="23"/>
        </w:rPr>
        <w:t>.</w:t>
      </w:r>
      <w:r w:rsidRPr="00432BFB">
        <w:rPr>
          <w:rFonts w:ascii="Questa-Regular" w:hAnsi="Questa-Regular"/>
          <w:color w:val="212529"/>
          <w:sz w:val="23"/>
          <w:szCs w:val="23"/>
        </w:rPr>
        <w:t> Ankestyrelsen opkræver taksten en gang årligt i</w:t>
      </w:r>
      <w:ins w:id="141" w:author="Cecilie Hertel Thygesen" w:date="2025-08-26T17:16:00Z">
        <w:r w:rsidR="001447CD" w:rsidRPr="00432BFB">
          <w:rPr>
            <w:rFonts w:ascii="Questa-Regular" w:hAnsi="Questa-Regular"/>
            <w:color w:val="212529"/>
            <w:sz w:val="23"/>
            <w:szCs w:val="23"/>
          </w:rPr>
          <w:t xml:space="preserve"> december</w:t>
        </w:r>
      </w:ins>
      <w:r w:rsidRPr="00432BFB">
        <w:rPr>
          <w:rFonts w:ascii="Questa-Regular" w:hAnsi="Questa-Regular"/>
          <w:color w:val="212529"/>
          <w:sz w:val="23"/>
          <w:szCs w:val="23"/>
        </w:rPr>
        <w:t xml:space="preserve"> </w:t>
      </w:r>
      <w:ins w:id="142" w:author="Cecilie Hertel Thygesen" w:date="2025-09-08T09:57:00Z">
        <w:r w:rsidR="000D42A9" w:rsidRPr="00432BFB">
          <w:rPr>
            <w:rFonts w:ascii="Questa-Regular" w:hAnsi="Questa-Regular"/>
            <w:color w:val="212529"/>
            <w:sz w:val="23"/>
            <w:szCs w:val="23"/>
          </w:rPr>
          <w:t xml:space="preserve">i </w:t>
        </w:r>
      </w:ins>
      <w:r w:rsidRPr="00432BFB">
        <w:rPr>
          <w:rFonts w:ascii="Questa-Regular" w:hAnsi="Questa-Regular"/>
          <w:color w:val="212529"/>
          <w:sz w:val="23"/>
          <w:szCs w:val="23"/>
        </w:rPr>
        <w:t xml:space="preserve">form af et acontobeløb hos alle betalingspligtige. </w:t>
      </w:r>
      <w:ins w:id="143" w:author="Cecilie Hertel Thygesen" w:date="2025-08-26T17:16:00Z">
        <w:r w:rsidR="001447CD" w:rsidRPr="00432BFB">
          <w:rPr>
            <w:rFonts w:ascii="Questa-Regular" w:hAnsi="Questa-Regular"/>
            <w:color w:val="212529"/>
            <w:sz w:val="23"/>
            <w:szCs w:val="23"/>
          </w:rPr>
          <w:t>Det samlede acontobel</w:t>
        </w:r>
        <w:r w:rsidR="001447CD" w:rsidRPr="00432BFB">
          <w:rPr>
            <w:rFonts w:ascii="Questa-Regular" w:hAnsi="Questa-Regular" w:hint="eastAsia"/>
            <w:color w:val="212529"/>
            <w:sz w:val="23"/>
            <w:szCs w:val="23"/>
          </w:rPr>
          <w:t>ø</w:t>
        </w:r>
        <w:r w:rsidR="001447CD" w:rsidRPr="00432BFB">
          <w:rPr>
            <w:rFonts w:ascii="Questa-Regular" w:hAnsi="Questa-Regular"/>
            <w:color w:val="212529"/>
            <w:sz w:val="23"/>
            <w:szCs w:val="23"/>
          </w:rPr>
          <w:t xml:space="preserve">b </w:t>
        </w:r>
      </w:ins>
      <w:del w:id="144" w:author="Cecilie Hertel Thygesen" w:date="2025-08-26T17:16:00Z">
        <w:r w:rsidRPr="00432BFB" w:rsidDel="001447CD">
          <w:rPr>
            <w:rFonts w:ascii="Questa-Regular" w:hAnsi="Questa-Regular"/>
            <w:color w:val="212529"/>
            <w:sz w:val="23"/>
            <w:szCs w:val="23"/>
          </w:rPr>
          <w:delText>Acontobel</w:delText>
        </w:r>
        <w:r w:rsidRPr="00432BFB" w:rsidDel="001447CD">
          <w:rPr>
            <w:rFonts w:ascii="Questa-Regular" w:hAnsi="Questa-Regular" w:hint="eastAsia"/>
            <w:color w:val="212529"/>
            <w:sz w:val="23"/>
            <w:szCs w:val="23"/>
          </w:rPr>
          <w:delText>ø</w:delText>
        </w:r>
        <w:r w:rsidRPr="00432BFB" w:rsidDel="001447CD">
          <w:rPr>
            <w:rFonts w:ascii="Questa-Regular" w:hAnsi="Questa-Regular"/>
            <w:color w:val="212529"/>
            <w:sz w:val="23"/>
            <w:szCs w:val="23"/>
          </w:rPr>
          <w:delText>bet</w:delText>
        </w:r>
      </w:del>
      <w:r w:rsidRPr="00432BFB">
        <w:rPr>
          <w:rFonts w:ascii="Questa-Regular" w:hAnsi="Questa-Regular"/>
          <w:color w:val="212529"/>
          <w:sz w:val="23"/>
          <w:szCs w:val="23"/>
        </w:rPr>
        <w:t xml:space="preserve"> bliver opgjort</w:t>
      </w:r>
      <w:ins w:id="145" w:author="Cecilie Hertel Thygesen" w:date="2025-08-26T17:16:00Z">
        <w:r w:rsidR="001447CD" w:rsidRPr="00432BFB">
          <w:rPr>
            <w:rFonts w:ascii="Questa-Regular" w:hAnsi="Questa-Regular"/>
            <w:color w:val="212529"/>
            <w:sz w:val="23"/>
            <w:szCs w:val="23"/>
          </w:rPr>
          <w:t xml:space="preserve"> som et sk</w:t>
        </w:r>
        <w:r w:rsidR="001447CD" w:rsidRPr="00432BFB">
          <w:rPr>
            <w:rFonts w:ascii="Questa-Regular" w:hAnsi="Questa-Regular" w:hint="eastAsia"/>
            <w:color w:val="212529"/>
            <w:sz w:val="23"/>
            <w:szCs w:val="23"/>
          </w:rPr>
          <w:t>ø</w:t>
        </w:r>
        <w:r w:rsidR="001447CD" w:rsidRPr="00432BFB">
          <w:rPr>
            <w:rFonts w:ascii="Questa-Regular" w:hAnsi="Questa-Regular"/>
            <w:color w:val="212529"/>
            <w:sz w:val="23"/>
            <w:szCs w:val="23"/>
          </w:rPr>
          <w:t>n</w:t>
        </w:r>
      </w:ins>
      <w:r w:rsidRPr="00432BFB">
        <w:rPr>
          <w:rFonts w:ascii="Questa-Regular" w:hAnsi="Questa-Regular"/>
          <w:color w:val="212529"/>
          <w:sz w:val="23"/>
          <w:szCs w:val="23"/>
        </w:rPr>
        <w:t xml:space="preserve"> på baggrund af antallet af delafgørelser i </w:t>
      </w:r>
      <w:ins w:id="146" w:author="Cecilie Hertel Thygesen" w:date="2025-08-26T17:17:00Z">
        <w:r w:rsidR="001447CD" w:rsidRPr="00432BFB">
          <w:rPr>
            <w:rFonts w:ascii="Questa-Regular" w:hAnsi="Questa-Regular"/>
            <w:color w:val="212529"/>
            <w:sz w:val="23"/>
            <w:szCs w:val="23"/>
          </w:rPr>
          <w:t>indev</w:t>
        </w:r>
        <w:r w:rsidR="001447CD" w:rsidRPr="00432BFB">
          <w:rPr>
            <w:rFonts w:ascii="Questa-Regular" w:hAnsi="Questa-Regular" w:hint="eastAsia"/>
            <w:color w:val="212529"/>
            <w:sz w:val="23"/>
            <w:szCs w:val="23"/>
          </w:rPr>
          <w:t>æ</w:t>
        </w:r>
        <w:r w:rsidR="001447CD" w:rsidRPr="00432BFB">
          <w:rPr>
            <w:rFonts w:ascii="Questa-Regular" w:hAnsi="Questa-Regular"/>
            <w:color w:val="212529"/>
            <w:sz w:val="23"/>
            <w:szCs w:val="23"/>
          </w:rPr>
          <w:t xml:space="preserve">rende </w:t>
        </w:r>
      </w:ins>
      <w:del w:id="147" w:author="Cecilie Hertel Thygesen" w:date="2025-08-26T17:17:00Z">
        <w:r w:rsidRPr="00432BFB" w:rsidDel="001447CD">
          <w:rPr>
            <w:rFonts w:ascii="Questa-Regular" w:hAnsi="Questa-Regular"/>
            <w:color w:val="212529"/>
            <w:sz w:val="23"/>
            <w:szCs w:val="23"/>
          </w:rPr>
          <w:delText>det foreg</w:delText>
        </w:r>
        <w:r w:rsidRPr="00432BFB" w:rsidDel="001447CD">
          <w:rPr>
            <w:rFonts w:ascii="Questa-Regular" w:hAnsi="Questa-Regular" w:hint="eastAsia"/>
            <w:color w:val="212529"/>
            <w:sz w:val="23"/>
            <w:szCs w:val="23"/>
          </w:rPr>
          <w:delText>å</w:delText>
        </w:r>
        <w:r w:rsidRPr="00432BFB" w:rsidDel="001447CD">
          <w:rPr>
            <w:rFonts w:ascii="Questa-Regular" w:hAnsi="Questa-Regular"/>
            <w:color w:val="212529"/>
            <w:sz w:val="23"/>
            <w:szCs w:val="23"/>
          </w:rPr>
          <w:delText>ende</w:delText>
        </w:r>
      </w:del>
      <w:r w:rsidRPr="00432BFB">
        <w:rPr>
          <w:rFonts w:ascii="Questa-Regular" w:hAnsi="Questa-Regular"/>
          <w:color w:val="212529"/>
          <w:sz w:val="23"/>
          <w:szCs w:val="23"/>
        </w:rPr>
        <w:t xml:space="preserve"> kalenderår</w:t>
      </w:r>
      <w:ins w:id="148" w:author="Cecilie Hertel Thygesen" w:date="2025-08-26T17:17:00Z">
        <w:r w:rsidR="001447CD" w:rsidRPr="00432BFB">
          <w:rPr>
            <w:rFonts w:ascii="Questa-Regular" w:hAnsi="Questa-Regular"/>
            <w:color w:val="212529"/>
            <w:sz w:val="23"/>
            <w:szCs w:val="23"/>
          </w:rPr>
          <w:t xml:space="preserve"> frem til og med</w:t>
        </w:r>
      </w:ins>
      <w:ins w:id="149" w:author="Cecilie Hertel Thygesen" w:date="2025-08-26T17:19:00Z">
        <w:r w:rsidR="001447CD" w:rsidRPr="00432BFB">
          <w:rPr>
            <w:rFonts w:ascii="Questa-Regular" w:hAnsi="Questa-Regular"/>
            <w:color w:val="212529"/>
            <w:sz w:val="23"/>
            <w:szCs w:val="23"/>
          </w:rPr>
          <w:t xml:space="preserve"> oktober</w:t>
        </w:r>
      </w:ins>
      <w:r w:rsidRPr="00432BFB">
        <w:rPr>
          <w:rFonts w:ascii="Questa-Regular" w:hAnsi="Questa-Regular"/>
          <w:color w:val="212529"/>
          <w:sz w:val="23"/>
          <w:szCs w:val="23"/>
        </w:rPr>
        <w:t xml:space="preserve"> og et</w:t>
      </w:r>
      <w:ins w:id="150" w:author="Cecilie Hertel Thygesen" w:date="2025-08-28T15:06:00Z">
        <w:r w:rsidR="00D0034F" w:rsidRPr="00432BFB">
          <w:rPr>
            <w:rFonts w:ascii="Questa-Regular" w:hAnsi="Questa-Regular"/>
            <w:color w:val="212529"/>
            <w:sz w:val="23"/>
            <w:szCs w:val="23"/>
          </w:rPr>
          <w:t xml:space="preserve"> </w:t>
        </w:r>
      </w:ins>
      <w:del w:id="151" w:author="Rikke Breitenstein Nissen" w:date="2025-08-28T11:05:00Z">
        <w:r w:rsidRPr="00432BFB" w:rsidDel="001E5189">
          <w:rPr>
            <w:rFonts w:ascii="Questa-Regular" w:hAnsi="Questa-Regular"/>
            <w:color w:val="212529"/>
            <w:sz w:val="23"/>
            <w:szCs w:val="23"/>
          </w:rPr>
          <w:delText xml:space="preserve"> </w:delText>
        </w:r>
      </w:del>
      <w:ins w:id="152" w:author="Tor Even Münter" w:date="2025-05-08T10:07:00Z">
        <w:r w:rsidR="00F72725" w:rsidRPr="00432BFB">
          <w:rPr>
            <w:rFonts w:ascii="Questa-Regular" w:hAnsi="Questa-Regular"/>
            <w:color w:val="212529"/>
            <w:sz w:val="23"/>
            <w:szCs w:val="23"/>
          </w:rPr>
          <w:t xml:space="preserve">realistisk </w:t>
        </w:r>
      </w:ins>
      <w:r w:rsidRPr="00432BFB">
        <w:rPr>
          <w:rFonts w:ascii="Questa-Regular" w:hAnsi="Questa-Regular"/>
          <w:color w:val="212529"/>
          <w:sz w:val="23"/>
          <w:szCs w:val="23"/>
        </w:rPr>
        <w:t xml:space="preserve">skøn over </w:t>
      </w:r>
      <w:del w:id="153" w:author="Cecilie Hertel Thygesen" w:date="2025-08-26T17:20:00Z">
        <w:r w:rsidRPr="00432BFB" w:rsidDel="001447CD">
          <w:rPr>
            <w:rFonts w:ascii="Questa-Regular" w:hAnsi="Questa-Regular"/>
            <w:color w:val="212529"/>
            <w:sz w:val="23"/>
            <w:szCs w:val="23"/>
          </w:rPr>
          <w:delText xml:space="preserve">det samlede </w:delText>
        </w:r>
      </w:del>
      <w:r w:rsidRPr="00432BFB">
        <w:rPr>
          <w:rFonts w:ascii="Questa-Regular" w:hAnsi="Questa-Regular"/>
          <w:color w:val="212529"/>
          <w:sz w:val="23"/>
          <w:szCs w:val="23"/>
        </w:rPr>
        <w:t>antal</w:t>
      </w:r>
      <w:ins w:id="154" w:author="Cecilie Hertel Thygesen" w:date="2025-08-26T17:20:00Z">
        <w:r w:rsidR="001447CD" w:rsidRPr="00432BFB">
          <w:rPr>
            <w:rFonts w:ascii="Questa-Regular" w:hAnsi="Questa-Regular"/>
            <w:color w:val="212529"/>
            <w:sz w:val="23"/>
            <w:szCs w:val="23"/>
          </w:rPr>
          <w:t xml:space="preserve"> oprettede</w:t>
        </w:r>
      </w:ins>
      <w:del w:id="155" w:author="Cecilie Hertel Thygesen" w:date="2025-08-26T17:20:00Z">
        <w:r w:rsidRPr="00432BFB" w:rsidDel="001447CD">
          <w:rPr>
            <w:rFonts w:ascii="Questa-Regular" w:hAnsi="Questa-Regular"/>
            <w:color w:val="212529"/>
            <w:sz w:val="23"/>
            <w:szCs w:val="23"/>
          </w:rPr>
          <w:delText xml:space="preserve"> af</w:delText>
        </w:r>
      </w:del>
      <w:r w:rsidRPr="00432BFB">
        <w:rPr>
          <w:rFonts w:ascii="Questa-Regular" w:hAnsi="Questa-Regular"/>
          <w:color w:val="212529"/>
          <w:sz w:val="23"/>
          <w:szCs w:val="23"/>
        </w:rPr>
        <w:t xml:space="preserve"> delafgørelser i</w:t>
      </w:r>
      <w:ins w:id="156" w:author="Cecilie Hertel Thygesen" w:date="2025-08-26T17:21:00Z">
        <w:r w:rsidR="003A7E1D" w:rsidRPr="00432BFB">
          <w:rPr>
            <w:rFonts w:ascii="Questa-Regular" w:hAnsi="Questa-Regular"/>
            <w:color w:val="212529"/>
            <w:sz w:val="23"/>
            <w:szCs w:val="23"/>
          </w:rPr>
          <w:t xml:space="preserve"> november og december i</w:t>
        </w:r>
      </w:ins>
      <w:r w:rsidRPr="00432BFB">
        <w:rPr>
          <w:rFonts w:ascii="Questa-Regular" w:hAnsi="Questa-Regular"/>
          <w:color w:val="212529"/>
          <w:sz w:val="23"/>
          <w:szCs w:val="23"/>
        </w:rPr>
        <w:t xml:space="preserve"> indeværende år. </w:t>
      </w:r>
      <w:del w:id="157" w:author="Cecilie Hertel Thygesen" w:date="2025-08-26T17:22:00Z">
        <w:r w:rsidRPr="00432BFB" w:rsidDel="003A7E1D">
          <w:rPr>
            <w:rFonts w:ascii="Questa-Regular" w:hAnsi="Questa-Regular"/>
            <w:color w:val="212529"/>
            <w:sz w:val="23"/>
            <w:szCs w:val="23"/>
          </w:rPr>
          <w:delText>Der bliver ikke opkr</w:delText>
        </w:r>
        <w:r w:rsidRPr="00432BFB" w:rsidDel="003A7E1D">
          <w:rPr>
            <w:rFonts w:ascii="Questa-Regular" w:hAnsi="Questa-Regular" w:hint="eastAsia"/>
            <w:color w:val="212529"/>
            <w:sz w:val="23"/>
            <w:szCs w:val="23"/>
          </w:rPr>
          <w:delText>æ</w:delText>
        </w:r>
        <w:r w:rsidRPr="00432BFB" w:rsidDel="003A7E1D">
          <w:rPr>
            <w:rFonts w:ascii="Questa-Regular" w:hAnsi="Questa-Regular"/>
            <w:color w:val="212529"/>
            <w:sz w:val="23"/>
            <w:szCs w:val="23"/>
          </w:rPr>
          <w:delText>vet en acontobetaling, hvis det samlede antal delafg</w:delText>
        </w:r>
        <w:r w:rsidRPr="00432BFB" w:rsidDel="003A7E1D">
          <w:rPr>
            <w:rFonts w:ascii="Questa-Regular" w:hAnsi="Questa-Regular" w:hint="eastAsia"/>
            <w:color w:val="212529"/>
            <w:sz w:val="23"/>
            <w:szCs w:val="23"/>
          </w:rPr>
          <w:delText>ø</w:delText>
        </w:r>
        <w:r w:rsidRPr="00432BFB" w:rsidDel="003A7E1D">
          <w:rPr>
            <w:rFonts w:ascii="Questa-Regular" w:hAnsi="Questa-Regular"/>
            <w:color w:val="212529"/>
            <w:sz w:val="23"/>
            <w:szCs w:val="23"/>
          </w:rPr>
          <w:delText>relser det foreg</w:delText>
        </w:r>
        <w:r w:rsidRPr="00432BFB" w:rsidDel="003A7E1D">
          <w:rPr>
            <w:rFonts w:ascii="Questa-Regular" w:hAnsi="Questa-Regular" w:hint="eastAsia"/>
            <w:color w:val="212529"/>
            <w:sz w:val="23"/>
            <w:szCs w:val="23"/>
          </w:rPr>
          <w:delText>å</w:delText>
        </w:r>
        <w:r w:rsidRPr="00432BFB" w:rsidDel="003A7E1D">
          <w:rPr>
            <w:rFonts w:ascii="Questa-Regular" w:hAnsi="Questa-Regular"/>
            <w:color w:val="212529"/>
            <w:sz w:val="23"/>
            <w:szCs w:val="23"/>
          </w:rPr>
          <w:delText xml:space="preserve">ende </w:delText>
        </w:r>
        <w:r w:rsidRPr="00432BFB" w:rsidDel="003A7E1D">
          <w:rPr>
            <w:rFonts w:ascii="Questa-Regular" w:hAnsi="Questa-Regular" w:hint="eastAsia"/>
            <w:color w:val="212529"/>
            <w:sz w:val="23"/>
            <w:szCs w:val="23"/>
          </w:rPr>
          <w:delText>å</w:delText>
        </w:r>
        <w:r w:rsidRPr="00432BFB" w:rsidDel="003A7E1D">
          <w:rPr>
            <w:rFonts w:ascii="Questa-Regular" w:hAnsi="Questa-Regular"/>
            <w:color w:val="212529"/>
            <w:sz w:val="23"/>
            <w:szCs w:val="23"/>
          </w:rPr>
          <w:delText>r var tre eller f</w:delText>
        </w:r>
        <w:r w:rsidRPr="00432BFB" w:rsidDel="003A7E1D">
          <w:rPr>
            <w:rFonts w:ascii="Questa-Regular" w:hAnsi="Questa-Regular" w:hint="eastAsia"/>
            <w:color w:val="212529"/>
            <w:sz w:val="23"/>
            <w:szCs w:val="23"/>
          </w:rPr>
          <w:delText>æ</w:delText>
        </w:r>
        <w:r w:rsidRPr="00432BFB" w:rsidDel="003A7E1D">
          <w:rPr>
            <w:rFonts w:ascii="Questa-Regular" w:hAnsi="Questa-Regular"/>
            <w:color w:val="212529"/>
            <w:sz w:val="23"/>
            <w:szCs w:val="23"/>
          </w:rPr>
          <w:delText>rre.</w:delText>
        </w:r>
      </w:del>
      <w:ins w:id="158" w:author="Cecilie Hertel Thygesen" w:date="2025-08-26T17:23:00Z">
        <w:r w:rsidR="003A7E1D" w:rsidRPr="00432BFB">
          <w:rPr>
            <w:rFonts w:ascii="Questa-Regular" w:hAnsi="Questa-Regular"/>
            <w:color w:val="212529"/>
            <w:sz w:val="23"/>
            <w:szCs w:val="23"/>
          </w:rPr>
          <w:t xml:space="preserve"> Det samlede acontobel</w:t>
        </w:r>
        <w:r w:rsidR="003A7E1D" w:rsidRPr="00432BFB">
          <w:rPr>
            <w:rFonts w:ascii="Questa-Regular" w:hAnsi="Questa-Regular" w:hint="eastAsia"/>
            <w:color w:val="212529"/>
            <w:sz w:val="23"/>
            <w:szCs w:val="23"/>
          </w:rPr>
          <w:t>ø</w:t>
        </w:r>
        <w:r w:rsidR="003A7E1D" w:rsidRPr="00432BFB">
          <w:rPr>
            <w:rFonts w:ascii="Questa-Regular" w:hAnsi="Questa-Regular"/>
            <w:color w:val="212529"/>
            <w:sz w:val="23"/>
            <w:szCs w:val="23"/>
          </w:rPr>
          <w:t>b fordeles til de betalingspligtige i henhold til deres</w:t>
        </w:r>
      </w:ins>
      <w:ins w:id="159" w:author="Cecilie Hertel Thygesen" w:date="2025-09-08T09:57:00Z">
        <w:r w:rsidR="000D42A9" w:rsidRPr="00432BFB">
          <w:rPr>
            <w:rFonts w:ascii="Questa-Regular" w:hAnsi="Questa-Regular"/>
            <w:color w:val="212529"/>
            <w:sz w:val="23"/>
            <w:szCs w:val="23"/>
          </w:rPr>
          <w:t xml:space="preserve"> skønsmæssige</w:t>
        </w:r>
      </w:ins>
      <w:ins w:id="160" w:author="Cecilie Hertel Thygesen" w:date="2025-08-26T17:23:00Z">
        <w:r w:rsidR="003A7E1D" w:rsidRPr="00432BFB">
          <w:rPr>
            <w:rFonts w:ascii="Questa-Regular" w:hAnsi="Questa-Regular"/>
            <w:color w:val="212529"/>
            <w:sz w:val="23"/>
            <w:szCs w:val="23"/>
          </w:rPr>
          <w:t xml:space="preserve"> andel af de oprettede delafg</w:t>
        </w:r>
        <w:r w:rsidR="003A7E1D" w:rsidRPr="00432BFB">
          <w:rPr>
            <w:rFonts w:ascii="Questa-Regular" w:hAnsi="Questa-Regular" w:hint="eastAsia"/>
            <w:color w:val="212529"/>
            <w:sz w:val="23"/>
            <w:szCs w:val="23"/>
          </w:rPr>
          <w:t>ø</w:t>
        </w:r>
        <w:r w:rsidR="003A7E1D" w:rsidRPr="00432BFB">
          <w:rPr>
            <w:rFonts w:ascii="Questa-Regular" w:hAnsi="Questa-Regular"/>
            <w:color w:val="212529"/>
            <w:sz w:val="23"/>
            <w:szCs w:val="23"/>
          </w:rPr>
          <w:t>relser i januar til</w:t>
        </w:r>
      </w:ins>
      <w:ins w:id="161" w:author="Cecilie Hertel Thygesen" w:date="2025-09-15T10:51:00Z">
        <w:r w:rsidR="00554689" w:rsidRPr="00432BFB">
          <w:rPr>
            <w:rFonts w:ascii="Questa-Regular" w:hAnsi="Questa-Regular"/>
            <w:color w:val="212529"/>
            <w:sz w:val="23"/>
            <w:szCs w:val="23"/>
          </w:rPr>
          <w:t xml:space="preserve"> og med</w:t>
        </w:r>
      </w:ins>
      <w:ins w:id="162" w:author="Cecilie Hertel Thygesen" w:date="2025-08-26T17:23:00Z">
        <w:r w:rsidR="003A7E1D" w:rsidRPr="00432BFB">
          <w:rPr>
            <w:rFonts w:ascii="Questa-Regular" w:hAnsi="Questa-Regular"/>
            <w:color w:val="212529"/>
            <w:sz w:val="23"/>
            <w:szCs w:val="23"/>
          </w:rPr>
          <w:t xml:space="preserve"> oktober i indev</w:t>
        </w:r>
        <w:r w:rsidR="003A7E1D" w:rsidRPr="00432BFB">
          <w:rPr>
            <w:rFonts w:ascii="Questa-Regular" w:hAnsi="Questa-Regular" w:hint="eastAsia"/>
            <w:color w:val="212529"/>
            <w:sz w:val="23"/>
            <w:szCs w:val="23"/>
          </w:rPr>
          <w:t>æ</w:t>
        </w:r>
        <w:r w:rsidR="003A7E1D" w:rsidRPr="00432BFB">
          <w:rPr>
            <w:rFonts w:ascii="Questa-Regular" w:hAnsi="Questa-Regular"/>
            <w:color w:val="212529"/>
            <w:sz w:val="23"/>
            <w:szCs w:val="23"/>
          </w:rPr>
          <w:t xml:space="preserve">rende </w:t>
        </w:r>
        <w:r w:rsidR="003A7E1D" w:rsidRPr="00432BFB">
          <w:rPr>
            <w:rFonts w:ascii="Questa-Regular" w:hAnsi="Questa-Regular" w:hint="eastAsia"/>
            <w:color w:val="212529"/>
            <w:sz w:val="23"/>
            <w:szCs w:val="23"/>
          </w:rPr>
          <w:t>å</w:t>
        </w:r>
        <w:r w:rsidR="003A7E1D" w:rsidRPr="00432BFB">
          <w:rPr>
            <w:rFonts w:ascii="Questa-Regular" w:hAnsi="Questa-Regular"/>
            <w:color w:val="212529"/>
            <w:sz w:val="23"/>
            <w:szCs w:val="23"/>
          </w:rPr>
          <w:t>r.</w:t>
        </w:r>
      </w:ins>
    </w:p>
    <w:p w14:paraId="2EE6AFA1" w14:textId="73340FB2" w:rsidR="0091006D" w:rsidRPr="00432BFB" w:rsidDel="00CF6D4C" w:rsidRDefault="0091006D" w:rsidP="00CF6D4C">
      <w:pPr>
        <w:pStyle w:val="stk2"/>
        <w:shd w:val="clear" w:color="auto" w:fill="F9F9FB"/>
        <w:spacing w:before="0" w:beforeAutospacing="0" w:after="0" w:afterAutospacing="0"/>
        <w:ind w:firstLine="240"/>
        <w:rPr>
          <w:del w:id="163" w:author="Cecilie Hertel Thygesen" w:date="2025-08-26T17:26:00Z"/>
          <w:rFonts w:ascii="Questa-Regular" w:hAnsi="Questa-Regular"/>
          <w:color w:val="212529"/>
          <w:sz w:val="23"/>
          <w:szCs w:val="23"/>
        </w:rPr>
      </w:pPr>
      <w:r w:rsidRPr="00432BFB">
        <w:rPr>
          <w:rStyle w:val="stknr"/>
          <w:rFonts w:ascii="Questa-Regular" w:hAnsi="Questa-Regular"/>
          <w:i/>
          <w:iCs/>
          <w:color w:val="212529"/>
          <w:sz w:val="23"/>
          <w:szCs w:val="23"/>
        </w:rPr>
        <w:t xml:space="preserve">Stk. </w:t>
      </w:r>
      <w:ins w:id="164" w:author="Tor Even Münter" w:date="2025-08-12T08:14:00Z">
        <w:r w:rsidR="005F285D" w:rsidRPr="00432BFB">
          <w:rPr>
            <w:rStyle w:val="stknr"/>
            <w:rFonts w:ascii="Questa-Regular" w:hAnsi="Questa-Regular"/>
            <w:i/>
            <w:iCs/>
            <w:color w:val="212529"/>
            <w:sz w:val="23"/>
            <w:szCs w:val="23"/>
          </w:rPr>
          <w:t>4</w:t>
        </w:r>
      </w:ins>
      <w:ins w:id="165" w:author="Cecilie Hertel Thygesen" w:date="2025-05-16T10:35:00Z">
        <w:del w:id="166" w:author="Tor Even Münter" w:date="2025-08-12T08:14:00Z">
          <w:r w:rsidR="00BF4A88" w:rsidRPr="00432BFB" w:rsidDel="005F285D">
            <w:rPr>
              <w:rStyle w:val="stknr"/>
              <w:rFonts w:ascii="Questa-Regular" w:hAnsi="Questa-Regular"/>
              <w:i/>
              <w:iCs/>
              <w:color w:val="212529"/>
              <w:sz w:val="23"/>
              <w:szCs w:val="23"/>
            </w:rPr>
            <w:delText>5</w:delText>
          </w:r>
        </w:del>
      </w:ins>
      <w:del w:id="167" w:author="Cecilie Hertel Thygesen" w:date="2025-05-16T10:35:00Z">
        <w:r w:rsidRPr="00432BFB" w:rsidDel="00BF4A88">
          <w:rPr>
            <w:rStyle w:val="stknr"/>
            <w:rFonts w:ascii="Questa-Regular" w:hAnsi="Questa-Regular"/>
            <w:i/>
            <w:iCs/>
            <w:color w:val="212529"/>
            <w:sz w:val="23"/>
            <w:szCs w:val="23"/>
          </w:rPr>
          <w:delText>4</w:delText>
        </w:r>
      </w:del>
      <w:r w:rsidRPr="00432BFB">
        <w:rPr>
          <w:rStyle w:val="stknr"/>
          <w:rFonts w:ascii="Questa-Regular" w:hAnsi="Questa-Regular"/>
          <w:i/>
          <w:iCs/>
          <w:color w:val="212529"/>
          <w:sz w:val="23"/>
          <w:szCs w:val="23"/>
        </w:rPr>
        <w:t>.</w:t>
      </w:r>
      <w:r w:rsidRPr="00432BFB">
        <w:rPr>
          <w:rFonts w:ascii="Questa-Regular" w:hAnsi="Questa-Regular"/>
          <w:color w:val="212529"/>
          <w:sz w:val="23"/>
          <w:szCs w:val="23"/>
        </w:rPr>
        <w:t> </w:t>
      </w:r>
      <w:ins w:id="168" w:author="Cecilie Hertel Thygesen" w:date="2025-08-26T17:24:00Z">
        <w:r w:rsidR="00CF6D4C" w:rsidRPr="00432BFB">
          <w:rPr>
            <w:rFonts w:ascii="Questa-Regular" w:hAnsi="Questa-Regular"/>
            <w:color w:val="212529"/>
            <w:sz w:val="23"/>
            <w:szCs w:val="23"/>
          </w:rPr>
          <w:t>Inden udgangen af f</w:t>
        </w:r>
        <w:r w:rsidR="00CF6D4C" w:rsidRPr="00432BFB">
          <w:rPr>
            <w:rFonts w:ascii="Questa-Regular" w:hAnsi="Questa-Regular" w:hint="eastAsia"/>
            <w:color w:val="212529"/>
            <w:sz w:val="23"/>
            <w:szCs w:val="23"/>
          </w:rPr>
          <w:t>ø</w:t>
        </w:r>
        <w:r w:rsidR="00CF6D4C" w:rsidRPr="00432BFB">
          <w:rPr>
            <w:rFonts w:ascii="Questa-Regular" w:hAnsi="Questa-Regular"/>
            <w:color w:val="212529"/>
            <w:sz w:val="23"/>
            <w:szCs w:val="23"/>
          </w:rPr>
          <w:t xml:space="preserve">rste kvartal </w:t>
        </w:r>
        <w:r w:rsidR="00CF6D4C" w:rsidRPr="00432BFB">
          <w:rPr>
            <w:rFonts w:ascii="Questa-Regular" w:hAnsi="Questa-Regular" w:hint="eastAsia"/>
            <w:color w:val="212529"/>
            <w:sz w:val="23"/>
            <w:szCs w:val="23"/>
          </w:rPr>
          <w:t>å</w:t>
        </w:r>
        <w:r w:rsidR="00CF6D4C" w:rsidRPr="00432BFB">
          <w:rPr>
            <w:rFonts w:ascii="Questa-Regular" w:hAnsi="Questa-Regular"/>
            <w:color w:val="212529"/>
            <w:sz w:val="23"/>
            <w:szCs w:val="23"/>
          </w:rPr>
          <w:t xml:space="preserve">ret efter </w:t>
        </w:r>
      </w:ins>
      <w:del w:id="169" w:author="Cecilie Hertel Thygesen" w:date="2025-08-26T17:25:00Z">
        <w:r w:rsidRPr="00432BFB" w:rsidDel="00CF6D4C">
          <w:rPr>
            <w:rFonts w:ascii="Questa-Regular" w:hAnsi="Questa-Regular"/>
            <w:color w:val="212529"/>
            <w:sz w:val="23"/>
            <w:szCs w:val="23"/>
          </w:rPr>
          <w:delText>Samtidig med acontoopkr</w:delText>
        </w:r>
        <w:r w:rsidRPr="00432BFB" w:rsidDel="00CF6D4C">
          <w:rPr>
            <w:rFonts w:ascii="Questa-Regular" w:hAnsi="Questa-Regular" w:hint="eastAsia"/>
            <w:color w:val="212529"/>
            <w:sz w:val="23"/>
            <w:szCs w:val="23"/>
          </w:rPr>
          <w:delText>æ</w:delText>
        </w:r>
        <w:r w:rsidRPr="00432BFB" w:rsidDel="00CF6D4C">
          <w:rPr>
            <w:rFonts w:ascii="Questa-Regular" w:hAnsi="Questa-Regular"/>
            <w:color w:val="212529"/>
            <w:sz w:val="23"/>
            <w:szCs w:val="23"/>
          </w:rPr>
          <w:delText xml:space="preserve">vningen </w:delText>
        </w:r>
      </w:del>
      <w:r w:rsidRPr="00432BFB">
        <w:rPr>
          <w:rFonts w:ascii="Questa-Regular" w:hAnsi="Questa-Regular"/>
          <w:color w:val="212529"/>
          <w:sz w:val="23"/>
          <w:szCs w:val="23"/>
        </w:rPr>
        <w:t xml:space="preserve">efterregulerer Ankestyrelsen for meget eller for lidt acontobetaling for det foregående år på baggrund af det faktiske antal </w:t>
      </w:r>
      <w:ins w:id="170" w:author="Cecilie Hertel Thygesen" w:date="2025-08-26T17:25:00Z">
        <w:r w:rsidR="00CF6D4C" w:rsidRPr="00432BFB">
          <w:rPr>
            <w:rFonts w:ascii="Questa-Regular" w:hAnsi="Questa-Regular"/>
            <w:color w:val="212529"/>
            <w:sz w:val="23"/>
            <w:szCs w:val="23"/>
          </w:rPr>
          <w:t xml:space="preserve">oprettede </w:t>
        </w:r>
      </w:ins>
      <w:r w:rsidRPr="00432BFB">
        <w:rPr>
          <w:rFonts w:ascii="Questa-Regular" w:hAnsi="Questa-Regular"/>
          <w:color w:val="212529"/>
          <w:sz w:val="23"/>
          <w:szCs w:val="23"/>
        </w:rPr>
        <w:t xml:space="preserve">delafgørelser for de betalingspligtige. </w:t>
      </w:r>
      <w:ins w:id="171" w:author="Cecilie Hertel Thygesen" w:date="2025-08-26T17:25:00Z">
        <w:r w:rsidR="00CF6D4C" w:rsidRPr="00432BFB">
          <w:rPr>
            <w:rFonts w:ascii="Questa-Regular" w:hAnsi="Questa-Regular"/>
            <w:color w:val="212529"/>
            <w:sz w:val="23"/>
            <w:szCs w:val="23"/>
          </w:rPr>
          <w:t>Ved efterreguleringen udsendes til alle betalingspligtige enten en faktura eller en kreditnota, hvor der er vedh</w:t>
        </w:r>
        <w:r w:rsidR="00CF6D4C" w:rsidRPr="00432BFB">
          <w:rPr>
            <w:rFonts w:ascii="Questa-Regular" w:hAnsi="Questa-Regular" w:hint="eastAsia"/>
            <w:color w:val="212529"/>
            <w:sz w:val="23"/>
            <w:szCs w:val="23"/>
          </w:rPr>
          <w:t>æ</w:t>
        </w:r>
        <w:r w:rsidR="00CF6D4C" w:rsidRPr="00432BFB">
          <w:rPr>
            <w:rFonts w:ascii="Questa-Regular" w:hAnsi="Questa-Regular"/>
            <w:color w:val="212529"/>
            <w:sz w:val="23"/>
            <w:szCs w:val="23"/>
          </w:rPr>
          <w:t>ftet en liste med det foreg</w:t>
        </w:r>
        <w:r w:rsidR="00CF6D4C" w:rsidRPr="00432BFB">
          <w:rPr>
            <w:rFonts w:ascii="Questa-Regular" w:hAnsi="Questa-Regular" w:hint="eastAsia"/>
            <w:color w:val="212529"/>
            <w:sz w:val="23"/>
            <w:szCs w:val="23"/>
          </w:rPr>
          <w:t>å</w:t>
        </w:r>
        <w:r w:rsidR="00CF6D4C" w:rsidRPr="00432BFB">
          <w:rPr>
            <w:rFonts w:ascii="Questa-Regular" w:hAnsi="Questa-Regular"/>
            <w:color w:val="212529"/>
            <w:sz w:val="23"/>
            <w:szCs w:val="23"/>
          </w:rPr>
          <w:t xml:space="preserve">ende </w:t>
        </w:r>
        <w:r w:rsidR="00CF6D4C" w:rsidRPr="00432BFB">
          <w:rPr>
            <w:rFonts w:ascii="Questa-Regular" w:hAnsi="Questa-Regular" w:hint="eastAsia"/>
            <w:color w:val="212529"/>
            <w:sz w:val="23"/>
            <w:szCs w:val="23"/>
          </w:rPr>
          <w:t>å</w:t>
        </w:r>
        <w:r w:rsidR="00CF6D4C" w:rsidRPr="00432BFB">
          <w:rPr>
            <w:rFonts w:ascii="Questa-Regular" w:hAnsi="Questa-Regular"/>
            <w:color w:val="212529"/>
            <w:sz w:val="23"/>
            <w:szCs w:val="23"/>
          </w:rPr>
          <w:t>rs antal oprettede delafg</w:t>
        </w:r>
        <w:r w:rsidR="00CF6D4C" w:rsidRPr="00432BFB">
          <w:rPr>
            <w:rFonts w:ascii="Questa-Regular" w:hAnsi="Questa-Regular" w:hint="eastAsia"/>
            <w:color w:val="212529"/>
            <w:sz w:val="23"/>
            <w:szCs w:val="23"/>
          </w:rPr>
          <w:t>ø</w:t>
        </w:r>
        <w:r w:rsidR="00CF6D4C" w:rsidRPr="00432BFB">
          <w:rPr>
            <w:rFonts w:ascii="Questa-Regular" w:hAnsi="Questa-Regular"/>
            <w:color w:val="212529"/>
            <w:sz w:val="23"/>
            <w:szCs w:val="23"/>
          </w:rPr>
          <w:t>relser. De betalingspligtige har mulighed for at komme med indsigelser til opkr</w:t>
        </w:r>
        <w:r w:rsidR="00CF6D4C" w:rsidRPr="00432BFB">
          <w:rPr>
            <w:rFonts w:ascii="Questa-Regular" w:hAnsi="Questa-Regular" w:hint="eastAsia"/>
            <w:color w:val="212529"/>
            <w:sz w:val="23"/>
            <w:szCs w:val="23"/>
          </w:rPr>
          <w:t>æ</w:t>
        </w:r>
        <w:r w:rsidR="00CF6D4C" w:rsidRPr="00432BFB">
          <w:rPr>
            <w:rFonts w:ascii="Questa-Regular" w:hAnsi="Questa-Regular"/>
            <w:color w:val="212529"/>
            <w:sz w:val="23"/>
            <w:szCs w:val="23"/>
          </w:rPr>
          <w:t>vningen senest tre uger fra fakturadato. Betalingsfristen vil altid v</w:t>
        </w:r>
        <w:r w:rsidR="00CF6D4C" w:rsidRPr="00432BFB">
          <w:rPr>
            <w:rFonts w:ascii="Questa-Regular" w:hAnsi="Questa-Regular" w:hint="eastAsia"/>
            <w:color w:val="212529"/>
            <w:sz w:val="23"/>
            <w:szCs w:val="23"/>
          </w:rPr>
          <w:t>æ</w:t>
        </w:r>
        <w:r w:rsidR="00CF6D4C" w:rsidRPr="00432BFB">
          <w:rPr>
            <w:rFonts w:ascii="Questa-Regular" w:hAnsi="Questa-Regular"/>
            <w:color w:val="212529"/>
            <w:sz w:val="23"/>
            <w:szCs w:val="23"/>
          </w:rPr>
          <w:t>re senere end tre uger fra fakturadatoen.</w:t>
        </w:r>
      </w:ins>
      <w:r w:rsidR="00C04A13" w:rsidRPr="00432BFB">
        <w:rPr>
          <w:rFonts w:ascii="Questa-Regular" w:hAnsi="Questa-Regular"/>
          <w:color w:val="212529"/>
          <w:sz w:val="23"/>
          <w:szCs w:val="23"/>
        </w:rPr>
        <w:t xml:space="preserve"> </w:t>
      </w:r>
      <w:ins w:id="172" w:author="Cecilie Hertel Thygesen" w:date="2025-09-19T10:36:00Z">
        <w:r w:rsidR="00C04A13" w:rsidRPr="00432BFB">
          <w:rPr>
            <w:rFonts w:ascii="Questa-Regular" w:hAnsi="Questa-Regular"/>
            <w:color w:val="212529"/>
            <w:sz w:val="23"/>
            <w:szCs w:val="23"/>
          </w:rPr>
          <w:t>Hvis rettidigt modtagne indsigelser ikke er afklaret inden betalingsfristen, kan Ankestyrelsen forl</w:t>
        </w:r>
        <w:r w:rsidR="00C04A13" w:rsidRPr="00432BFB">
          <w:rPr>
            <w:rFonts w:ascii="Questa-Regular" w:hAnsi="Questa-Regular" w:hint="eastAsia"/>
            <w:color w:val="212529"/>
            <w:sz w:val="23"/>
            <w:szCs w:val="23"/>
          </w:rPr>
          <w:t>æ</w:t>
        </w:r>
        <w:r w:rsidR="00C04A13" w:rsidRPr="00432BFB">
          <w:rPr>
            <w:rFonts w:ascii="Questa-Regular" w:hAnsi="Questa-Regular"/>
            <w:color w:val="212529"/>
            <w:sz w:val="23"/>
            <w:szCs w:val="23"/>
          </w:rPr>
          <w:t xml:space="preserve">nge betalingsfristen. </w:t>
        </w:r>
      </w:ins>
      <w:del w:id="173" w:author="Cecilie Hertel Thygesen" w:date="2025-08-26T17:26:00Z">
        <w:r w:rsidRPr="00432BFB" w:rsidDel="00CF6D4C">
          <w:rPr>
            <w:rFonts w:ascii="Questa-Regular" w:hAnsi="Questa-Regular"/>
            <w:color w:val="212529"/>
            <w:sz w:val="23"/>
            <w:szCs w:val="23"/>
          </w:rPr>
          <w:delText>Som led i efterreguleringen sender Ankestyrelsen inden udgangen af april en liste til de betalingspligtige med en opg</w:delText>
        </w:r>
        <w:r w:rsidRPr="00432BFB" w:rsidDel="00CF6D4C">
          <w:rPr>
            <w:rFonts w:ascii="Questa-Regular" w:hAnsi="Questa-Regular" w:hint="eastAsia"/>
            <w:color w:val="212529"/>
            <w:sz w:val="23"/>
            <w:szCs w:val="23"/>
          </w:rPr>
          <w:delText>ø</w:delText>
        </w:r>
        <w:r w:rsidRPr="00432BFB" w:rsidDel="00CF6D4C">
          <w:rPr>
            <w:rFonts w:ascii="Questa-Regular" w:hAnsi="Questa-Regular"/>
            <w:color w:val="212529"/>
            <w:sz w:val="23"/>
            <w:szCs w:val="23"/>
          </w:rPr>
          <w:delText>relse over det foreg</w:delText>
        </w:r>
        <w:r w:rsidRPr="00432BFB" w:rsidDel="00CF6D4C">
          <w:rPr>
            <w:rFonts w:ascii="Questa-Regular" w:hAnsi="Questa-Regular" w:hint="eastAsia"/>
            <w:color w:val="212529"/>
            <w:sz w:val="23"/>
            <w:szCs w:val="23"/>
          </w:rPr>
          <w:delText>å</w:delText>
        </w:r>
        <w:r w:rsidRPr="00432BFB" w:rsidDel="00CF6D4C">
          <w:rPr>
            <w:rFonts w:ascii="Questa-Regular" w:hAnsi="Questa-Regular"/>
            <w:color w:val="212529"/>
            <w:sz w:val="23"/>
            <w:szCs w:val="23"/>
          </w:rPr>
          <w:delText xml:space="preserve">ende </w:delText>
        </w:r>
        <w:r w:rsidRPr="00432BFB" w:rsidDel="00CF6D4C">
          <w:rPr>
            <w:rFonts w:ascii="Questa-Regular" w:hAnsi="Questa-Regular" w:hint="eastAsia"/>
            <w:color w:val="212529"/>
            <w:sz w:val="23"/>
            <w:szCs w:val="23"/>
          </w:rPr>
          <w:delText>å</w:delText>
        </w:r>
        <w:r w:rsidRPr="00432BFB" w:rsidDel="00CF6D4C">
          <w:rPr>
            <w:rFonts w:ascii="Questa-Regular" w:hAnsi="Questa-Regular"/>
            <w:color w:val="212529"/>
            <w:sz w:val="23"/>
            <w:szCs w:val="23"/>
          </w:rPr>
          <w:delText>rs faktiske antal delafg</w:delText>
        </w:r>
        <w:r w:rsidRPr="00432BFB" w:rsidDel="00CF6D4C">
          <w:rPr>
            <w:rFonts w:ascii="Questa-Regular" w:hAnsi="Questa-Regular" w:hint="eastAsia"/>
            <w:color w:val="212529"/>
            <w:sz w:val="23"/>
            <w:szCs w:val="23"/>
          </w:rPr>
          <w:delText>ø</w:delText>
        </w:r>
        <w:r w:rsidRPr="00432BFB" w:rsidDel="00CF6D4C">
          <w:rPr>
            <w:rFonts w:ascii="Questa-Regular" w:hAnsi="Questa-Regular"/>
            <w:color w:val="212529"/>
            <w:sz w:val="23"/>
            <w:szCs w:val="23"/>
          </w:rPr>
          <w:delText>relser. Eventuelle indsigelser mod opg</w:delText>
        </w:r>
        <w:r w:rsidRPr="00432BFB" w:rsidDel="00CF6D4C">
          <w:rPr>
            <w:rFonts w:ascii="Questa-Regular" w:hAnsi="Questa-Regular" w:hint="eastAsia"/>
            <w:color w:val="212529"/>
            <w:sz w:val="23"/>
            <w:szCs w:val="23"/>
          </w:rPr>
          <w:delText>ø</w:delText>
        </w:r>
        <w:r w:rsidRPr="00432BFB" w:rsidDel="00CF6D4C">
          <w:rPr>
            <w:rFonts w:ascii="Questa-Regular" w:hAnsi="Questa-Regular"/>
            <w:color w:val="212529"/>
            <w:sz w:val="23"/>
            <w:szCs w:val="23"/>
          </w:rPr>
          <w:delText>relsen skal, medmindre Ankestyrelsen oplyser andet i forbindelse med udsendelsen, v</w:delText>
        </w:r>
        <w:r w:rsidRPr="00432BFB" w:rsidDel="00CF6D4C">
          <w:rPr>
            <w:rFonts w:ascii="Questa-Regular" w:hAnsi="Questa-Regular" w:hint="eastAsia"/>
            <w:color w:val="212529"/>
            <w:sz w:val="23"/>
            <w:szCs w:val="23"/>
          </w:rPr>
          <w:delText>æ</w:delText>
        </w:r>
        <w:r w:rsidRPr="00432BFB" w:rsidDel="00CF6D4C">
          <w:rPr>
            <w:rFonts w:ascii="Questa-Regular" w:hAnsi="Questa-Regular"/>
            <w:color w:val="212529"/>
            <w:sz w:val="23"/>
            <w:szCs w:val="23"/>
          </w:rPr>
          <w:delText>re Ankestyrelsen i h</w:delText>
        </w:r>
        <w:r w:rsidRPr="00432BFB" w:rsidDel="00CF6D4C">
          <w:rPr>
            <w:rFonts w:ascii="Questa-Regular" w:hAnsi="Questa-Regular" w:hint="eastAsia"/>
            <w:color w:val="212529"/>
            <w:sz w:val="23"/>
            <w:szCs w:val="23"/>
          </w:rPr>
          <w:delText>æ</w:delText>
        </w:r>
        <w:r w:rsidRPr="00432BFB" w:rsidDel="00CF6D4C">
          <w:rPr>
            <w:rFonts w:ascii="Questa-Regular" w:hAnsi="Questa-Regular"/>
            <w:color w:val="212529"/>
            <w:sz w:val="23"/>
            <w:szCs w:val="23"/>
          </w:rPr>
          <w:delText>nde senest 3 uger fra modtagelse af listen.</w:delText>
        </w:r>
      </w:del>
    </w:p>
    <w:p w14:paraId="597AAF78" w14:textId="160E9297" w:rsidR="00A240CA" w:rsidRPr="00432BFB" w:rsidRDefault="0091006D" w:rsidP="00CF6D4C">
      <w:pPr>
        <w:pStyle w:val="stk2"/>
        <w:shd w:val="clear" w:color="auto" w:fill="F9F9FB"/>
        <w:spacing w:before="0" w:beforeAutospacing="0" w:after="0" w:afterAutospacing="0"/>
        <w:ind w:firstLine="240"/>
        <w:rPr>
          <w:ins w:id="174" w:author="Cecilie Hertel Thygesen" w:date="2025-05-19T11:58:00Z"/>
          <w:rFonts w:ascii="Questa-Regular" w:hAnsi="Questa-Regular"/>
          <w:color w:val="212529"/>
          <w:sz w:val="23"/>
          <w:szCs w:val="23"/>
        </w:rPr>
      </w:pPr>
      <w:del w:id="175" w:author="Cecilie Hertel Thygesen" w:date="2025-08-26T17:26:00Z">
        <w:r w:rsidRPr="00432BFB" w:rsidDel="00CF6D4C">
          <w:rPr>
            <w:rStyle w:val="stknr"/>
            <w:rFonts w:ascii="Questa-Regular" w:hAnsi="Questa-Regular"/>
            <w:i/>
            <w:iCs/>
            <w:color w:val="212529"/>
            <w:sz w:val="23"/>
            <w:szCs w:val="23"/>
          </w:rPr>
          <w:delText xml:space="preserve">Stk. </w:delText>
        </w:r>
      </w:del>
      <w:ins w:id="176" w:author="Tor Even Münter" w:date="2025-08-12T08:14:00Z">
        <w:del w:id="177" w:author="Cecilie Hertel Thygesen" w:date="2025-08-26T17:26:00Z">
          <w:r w:rsidR="005F285D" w:rsidRPr="00432BFB" w:rsidDel="00CF6D4C">
            <w:rPr>
              <w:rStyle w:val="stknr"/>
              <w:rFonts w:ascii="Questa-Regular" w:hAnsi="Questa-Regular"/>
              <w:i/>
              <w:iCs/>
              <w:color w:val="212529"/>
              <w:sz w:val="23"/>
              <w:szCs w:val="23"/>
            </w:rPr>
            <w:delText>5</w:delText>
          </w:r>
        </w:del>
      </w:ins>
      <w:del w:id="178" w:author="Cecilie Hertel Thygesen" w:date="2025-05-16T10:35:00Z">
        <w:r w:rsidRPr="00432BFB" w:rsidDel="00BF4A88">
          <w:rPr>
            <w:rStyle w:val="stknr"/>
            <w:rFonts w:ascii="Questa-Regular" w:hAnsi="Questa-Regular"/>
            <w:i/>
            <w:iCs/>
            <w:color w:val="212529"/>
            <w:sz w:val="23"/>
            <w:szCs w:val="23"/>
          </w:rPr>
          <w:delText>5</w:delText>
        </w:r>
      </w:del>
      <w:del w:id="179" w:author="Cecilie Hertel Thygesen" w:date="2025-08-26T17:26:00Z">
        <w:r w:rsidRPr="00432BFB" w:rsidDel="00CF6D4C">
          <w:rPr>
            <w:rStyle w:val="stknr"/>
            <w:rFonts w:ascii="Questa-Regular" w:hAnsi="Questa-Regular"/>
            <w:i/>
            <w:iCs/>
            <w:color w:val="212529"/>
            <w:sz w:val="23"/>
            <w:szCs w:val="23"/>
          </w:rPr>
          <w:delText>.</w:delText>
        </w:r>
        <w:r w:rsidRPr="00432BFB" w:rsidDel="00CF6D4C">
          <w:rPr>
            <w:rFonts w:ascii="Questa-Regular" w:hAnsi="Questa-Regular" w:hint="eastAsia"/>
            <w:color w:val="212529"/>
            <w:sz w:val="23"/>
            <w:szCs w:val="23"/>
          </w:rPr>
          <w:delText> </w:delText>
        </w:r>
        <w:r w:rsidRPr="00432BFB" w:rsidDel="00CF6D4C">
          <w:rPr>
            <w:rFonts w:ascii="Questa-Regular" w:hAnsi="Questa-Regular"/>
            <w:color w:val="212529"/>
            <w:sz w:val="23"/>
            <w:szCs w:val="23"/>
          </w:rPr>
          <w:delText>Ankestyrelsen opkr</w:delText>
        </w:r>
        <w:r w:rsidRPr="00432BFB" w:rsidDel="00CF6D4C">
          <w:rPr>
            <w:rFonts w:ascii="Questa-Regular" w:hAnsi="Questa-Regular" w:hint="eastAsia"/>
            <w:color w:val="212529"/>
            <w:sz w:val="23"/>
            <w:szCs w:val="23"/>
          </w:rPr>
          <w:delText>æ</w:delText>
        </w:r>
        <w:r w:rsidRPr="00432BFB" w:rsidDel="00CF6D4C">
          <w:rPr>
            <w:rFonts w:ascii="Questa-Regular" w:hAnsi="Questa-Regular"/>
            <w:color w:val="212529"/>
            <w:sz w:val="23"/>
            <w:szCs w:val="23"/>
          </w:rPr>
          <w:delText>ver acontobel</w:delText>
        </w:r>
        <w:r w:rsidRPr="00432BFB" w:rsidDel="00CF6D4C">
          <w:rPr>
            <w:rFonts w:ascii="Questa-Regular" w:hAnsi="Questa-Regular" w:hint="eastAsia"/>
            <w:color w:val="212529"/>
            <w:sz w:val="23"/>
            <w:szCs w:val="23"/>
          </w:rPr>
          <w:delText>ø</w:delText>
        </w:r>
        <w:r w:rsidRPr="00432BFB" w:rsidDel="00CF6D4C">
          <w:rPr>
            <w:rFonts w:ascii="Questa-Regular" w:hAnsi="Questa-Regular"/>
            <w:color w:val="212529"/>
            <w:sz w:val="23"/>
            <w:szCs w:val="23"/>
          </w:rPr>
          <w:delText>b og efterregulering for det foreg</w:delText>
        </w:r>
        <w:r w:rsidRPr="00432BFB" w:rsidDel="00CF6D4C">
          <w:rPr>
            <w:rFonts w:ascii="Questa-Regular" w:hAnsi="Questa-Regular" w:hint="eastAsia"/>
            <w:color w:val="212529"/>
            <w:sz w:val="23"/>
            <w:szCs w:val="23"/>
          </w:rPr>
          <w:delText>å</w:delText>
        </w:r>
        <w:r w:rsidRPr="00432BFB" w:rsidDel="00CF6D4C">
          <w:rPr>
            <w:rFonts w:ascii="Questa-Regular" w:hAnsi="Questa-Regular"/>
            <w:color w:val="212529"/>
            <w:sz w:val="23"/>
            <w:szCs w:val="23"/>
          </w:rPr>
          <w:delText xml:space="preserve">ende </w:delText>
        </w:r>
        <w:r w:rsidRPr="00432BFB" w:rsidDel="00CF6D4C">
          <w:rPr>
            <w:rFonts w:ascii="Questa-Regular" w:hAnsi="Questa-Regular" w:hint="eastAsia"/>
            <w:color w:val="212529"/>
            <w:sz w:val="23"/>
            <w:szCs w:val="23"/>
          </w:rPr>
          <w:delText>å</w:delText>
        </w:r>
        <w:r w:rsidRPr="00432BFB" w:rsidDel="00CF6D4C">
          <w:rPr>
            <w:rFonts w:ascii="Questa-Regular" w:hAnsi="Questa-Regular"/>
            <w:color w:val="212529"/>
            <w:sz w:val="23"/>
            <w:szCs w:val="23"/>
          </w:rPr>
          <w:delText>r inden udgangen af juni. Betalingsfristen er mindst 3 uger.</w:delText>
        </w:r>
      </w:del>
    </w:p>
    <w:p w14:paraId="259AFC59" w14:textId="77777777" w:rsidR="0091006D" w:rsidRDefault="0091006D" w:rsidP="0091006D">
      <w:pPr>
        <w:pStyle w:val="kapitel"/>
        <w:shd w:val="clear" w:color="auto" w:fill="F9F9FB"/>
        <w:spacing w:before="400" w:beforeAutospacing="0" w:afterAutospacing="0"/>
        <w:jc w:val="center"/>
        <w:rPr>
          <w:rFonts w:ascii="Questa-Regular" w:hAnsi="Questa-Regular"/>
          <w:color w:val="212529"/>
          <w:sz w:val="23"/>
          <w:szCs w:val="23"/>
        </w:rPr>
      </w:pPr>
      <w:r w:rsidRPr="00432BFB">
        <w:rPr>
          <w:rFonts w:ascii="Questa-Regular" w:hAnsi="Questa-Regular"/>
          <w:color w:val="212529"/>
          <w:sz w:val="23"/>
          <w:szCs w:val="23"/>
        </w:rPr>
        <w:t>Kapitel 3</w:t>
      </w:r>
    </w:p>
    <w:p w14:paraId="45CFAACA" w14:textId="77777777" w:rsidR="0091006D" w:rsidRDefault="0091006D" w:rsidP="0091006D">
      <w:pPr>
        <w:pStyle w:val="kapiteloverskrift2"/>
        <w:shd w:val="clear" w:color="auto" w:fill="F9F9FB"/>
        <w:spacing w:before="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Ikrafttrædelses- og overgangsbestemmelser</w:t>
      </w:r>
    </w:p>
    <w:p w14:paraId="287D3EBF" w14:textId="055E13B2" w:rsidR="00F14222" w:rsidRDefault="0091006D" w:rsidP="00F14222">
      <w:pPr>
        <w:pStyle w:val="paragraf"/>
        <w:shd w:val="clear" w:color="auto" w:fill="F9F9FB"/>
        <w:spacing w:before="200" w:beforeAutospacing="0" w:after="0" w:afterAutospacing="0"/>
        <w:ind w:firstLine="240"/>
        <w:rPr>
          <w:rFonts w:ascii="Questa-Regular" w:hAnsi="Questa-Regular"/>
          <w:color w:val="212529"/>
          <w:sz w:val="23"/>
          <w:szCs w:val="23"/>
        </w:rPr>
      </w:pPr>
      <w:bookmarkStart w:id="180" w:name="_Hlk208221455"/>
      <w:r>
        <w:rPr>
          <w:rStyle w:val="paragrafnr"/>
          <w:rFonts w:ascii="Questa-Regular" w:hAnsi="Questa-Regular"/>
          <w:b/>
          <w:bCs/>
          <w:color w:val="212529"/>
          <w:sz w:val="23"/>
          <w:szCs w:val="23"/>
        </w:rPr>
        <w:t>§ 1</w:t>
      </w:r>
      <w:r w:rsidR="00D137C5">
        <w:rPr>
          <w:rStyle w:val="paragrafnr"/>
          <w:rFonts w:ascii="Questa-Regular" w:hAnsi="Questa-Regular"/>
          <w:b/>
          <w:bCs/>
          <w:color w:val="212529"/>
          <w:sz w:val="23"/>
          <w:szCs w:val="23"/>
        </w:rPr>
        <w:t>1</w:t>
      </w:r>
      <w:r>
        <w:rPr>
          <w:rStyle w:val="paragrafnr"/>
          <w:rFonts w:ascii="Questa-Regular" w:hAnsi="Questa-Regular"/>
          <w:b/>
          <w:bCs/>
          <w:color w:val="212529"/>
          <w:sz w:val="23"/>
          <w:szCs w:val="23"/>
        </w:rPr>
        <w:t>.</w:t>
      </w:r>
      <w:r>
        <w:rPr>
          <w:rFonts w:ascii="Questa-Regular" w:hAnsi="Questa-Regular"/>
          <w:color w:val="212529"/>
          <w:sz w:val="23"/>
          <w:szCs w:val="23"/>
        </w:rPr>
        <w:t> Bekendtgørelsen træder i kraft den 1. januar 202</w:t>
      </w:r>
      <w:ins w:id="181" w:author="Cecilie Hertel Thygesen" w:date="2025-05-12T09:28:00Z">
        <w:r w:rsidR="005C325A">
          <w:rPr>
            <w:rFonts w:ascii="Questa-Regular" w:hAnsi="Questa-Regular"/>
            <w:color w:val="212529"/>
            <w:sz w:val="23"/>
            <w:szCs w:val="23"/>
          </w:rPr>
          <w:t>6</w:t>
        </w:r>
      </w:ins>
      <w:del w:id="182" w:author="Cecilie Hertel Thygesen" w:date="2025-05-12T09:28:00Z">
        <w:r w:rsidDel="005C325A">
          <w:rPr>
            <w:rFonts w:ascii="Questa-Regular" w:hAnsi="Questa-Regular"/>
            <w:color w:val="212529"/>
            <w:sz w:val="23"/>
            <w:szCs w:val="23"/>
          </w:rPr>
          <w:delText>5</w:delText>
        </w:r>
      </w:del>
      <w:r>
        <w:rPr>
          <w:rFonts w:ascii="Questa-Regular" w:hAnsi="Questa-Regular"/>
          <w:color w:val="212529"/>
          <w:sz w:val="23"/>
          <w:szCs w:val="23"/>
        </w:rPr>
        <w:t>.</w:t>
      </w:r>
    </w:p>
    <w:p w14:paraId="012D2FFE" w14:textId="77777777" w:rsidR="00D25582" w:rsidRDefault="00D25582" w:rsidP="00D25582">
      <w:pPr>
        <w:pStyle w:val="stk2"/>
        <w:shd w:val="clear" w:color="auto" w:fill="F9F9FB"/>
        <w:spacing w:before="0" w:beforeAutospacing="0" w:after="0" w:afterAutospacing="0"/>
        <w:ind w:firstLine="240"/>
        <w:rPr>
          <w:ins w:id="183" w:author="Cecilie Hertel Thygesen" w:date="2025-09-08T20:37:00Z"/>
          <w:rFonts w:ascii="Questa-Regular" w:hAnsi="Questa-Regular"/>
          <w:color w:val="212529"/>
          <w:sz w:val="23"/>
          <w:szCs w:val="23"/>
        </w:rPr>
      </w:pPr>
      <w:bookmarkStart w:id="184" w:name="_Hlk208221439"/>
      <w:ins w:id="185" w:author="Cecilie Hertel Thygesen" w:date="2025-09-08T20:37:00Z">
        <w:r>
          <w:rPr>
            <w:rStyle w:val="stknr"/>
            <w:rFonts w:ascii="Questa-Regular" w:eastAsiaTheme="majorEastAsia" w:hAnsi="Questa-Regular"/>
            <w:i/>
            <w:iCs/>
            <w:color w:val="212529"/>
            <w:sz w:val="23"/>
            <w:szCs w:val="23"/>
          </w:rPr>
          <w:t>Stk. 2.</w:t>
        </w:r>
        <w:r>
          <w:rPr>
            <w:rFonts w:ascii="Questa-Regular" w:hAnsi="Questa-Regular"/>
            <w:color w:val="212529"/>
            <w:sz w:val="23"/>
            <w:szCs w:val="23"/>
          </w:rPr>
          <w:t> Takster for Arbejdsmarkedets Erhvervssikrings administration af arbejdsskadesager, som er opkrævet pr. sag, og som endnu ikke er afsluttet inden den 1. januar 2026, tilbagebetales og genopkræves efter stk. 3-6 til taksten for 2026.</w:t>
        </w:r>
        <w:r w:rsidRPr="004F6252">
          <w:rPr>
            <w:rFonts w:ascii="Questa-Regular" w:hAnsi="Questa-Regular"/>
            <w:color w:val="212529"/>
            <w:sz w:val="23"/>
            <w:szCs w:val="23"/>
          </w:rPr>
          <w:t xml:space="preserve"> </w:t>
        </w:r>
      </w:ins>
    </w:p>
    <w:p w14:paraId="3D96D819" w14:textId="2D76056A" w:rsidR="00D25582" w:rsidRDefault="00D25582" w:rsidP="00D25582">
      <w:pPr>
        <w:pStyle w:val="stk2"/>
        <w:shd w:val="clear" w:color="auto" w:fill="F9F9FB"/>
        <w:spacing w:before="0" w:beforeAutospacing="0" w:after="0" w:afterAutospacing="0"/>
        <w:ind w:firstLine="240"/>
        <w:rPr>
          <w:ins w:id="186" w:author="Cecilie Hertel Thygesen" w:date="2025-09-08T20:37:00Z"/>
          <w:rFonts w:ascii="Questa-Regular" w:hAnsi="Questa-Regular"/>
          <w:i/>
          <w:color w:val="212529"/>
          <w:sz w:val="23"/>
          <w:szCs w:val="23"/>
        </w:rPr>
      </w:pPr>
      <w:ins w:id="187" w:author="Cecilie Hertel Thygesen" w:date="2025-09-08T20:37:00Z">
        <w:r w:rsidRPr="00C15251">
          <w:rPr>
            <w:rFonts w:ascii="Questa-Regular" w:hAnsi="Questa-Regular"/>
            <w:i/>
            <w:iCs/>
            <w:color w:val="212529"/>
            <w:sz w:val="23"/>
            <w:szCs w:val="23"/>
          </w:rPr>
          <w:t>Stk. 3</w:t>
        </w:r>
        <w:r>
          <w:rPr>
            <w:rFonts w:ascii="Questa-Regular" w:hAnsi="Questa-Regular"/>
            <w:color w:val="212529"/>
            <w:sz w:val="23"/>
            <w:szCs w:val="23"/>
          </w:rPr>
          <w:t xml:space="preserve">. </w:t>
        </w:r>
        <w:r w:rsidRPr="004F6252">
          <w:rPr>
            <w:rFonts w:ascii="Questa-Regular" w:hAnsi="Questa-Regular"/>
            <w:color w:val="212529"/>
            <w:sz w:val="23"/>
            <w:szCs w:val="23"/>
          </w:rPr>
          <w:t>Samtidig</w:t>
        </w:r>
        <w:del w:id="188" w:author="Rikke Breitenstein Nissen [2]" w:date="2025-09-08T21:41:00Z">
          <w:r w:rsidRPr="004F6252" w:rsidDel="003650A0">
            <w:rPr>
              <w:rFonts w:ascii="Questa-Regular" w:hAnsi="Questa-Regular"/>
              <w:color w:val="212529"/>
              <w:sz w:val="23"/>
              <w:szCs w:val="23"/>
            </w:rPr>
            <w:delText>t</w:delText>
          </w:r>
        </w:del>
        <w:r w:rsidRPr="004F6252">
          <w:rPr>
            <w:rFonts w:ascii="Questa-Regular" w:hAnsi="Questa-Regular"/>
            <w:color w:val="212529"/>
            <w:sz w:val="23"/>
            <w:szCs w:val="23"/>
          </w:rPr>
          <w:t xml:space="preserve"> med </w:t>
        </w:r>
        <w:proofErr w:type="spellStart"/>
        <w:r w:rsidRPr="004F6252">
          <w:rPr>
            <w:rFonts w:ascii="Questa-Regular" w:hAnsi="Questa-Regular"/>
            <w:color w:val="212529"/>
            <w:sz w:val="23"/>
            <w:szCs w:val="23"/>
          </w:rPr>
          <w:t>acontoopkrævningen</w:t>
        </w:r>
        <w:proofErr w:type="spellEnd"/>
        <w:r w:rsidRPr="004F6252">
          <w:rPr>
            <w:rFonts w:ascii="Questa-Regular" w:hAnsi="Questa-Regular"/>
            <w:color w:val="212529"/>
            <w:sz w:val="23"/>
            <w:szCs w:val="23"/>
          </w:rPr>
          <w:t xml:space="preserve"> for delafgørelser for 2026 tilbagebetales beløb for det antal delafgørelser, der forventes truffet i</w:t>
        </w:r>
        <w:r w:rsidR="00F3756B" w:rsidRPr="7F98D3E3">
          <w:rPr>
            <w:rFonts w:ascii="Questa-Regular" w:hAnsi="Questa-Regular"/>
            <w:color w:val="212529"/>
            <w:sz w:val="23"/>
            <w:szCs w:val="23"/>
          </w:rPr>
          <w:t xml:space="preserve"> uafslutte</w:t>
        </w:r>
      </w:ins>
      <w:ins w:id="189" w:author="Anders Rønn - ADR" w:date="2025-09-15T11:58:00Z">
        <w:r w:rsidR="00F3756B" w:rsidRPr="7F98D3E3">
          <w:rPr>
            <w:rFonts w:ascii="Questa-Regular" w:hAnsi="Questa-Regular"/>
            <w:color w:val="212529"/>
            <w:sz w:val="23"/>
            <w:szCs w:val="23"/>
          </w:rPr>
          <w:t>de førstegangs</w:t>
        </w:r>
      </w:ins>
      <w:ins w:id="190" w:author="Anders Rønn - ADR" w:date="2025-09-16T10:10:00Z">
        <w:r w:rsidR="00F3756B" w:rsidRPr="7F98D3E3">
          <w:rPr>
            <w:rFonts w:ascii="Questa-Regular" w:hAnsi="Questa-Regular"/>
            <w:color w:val="212529"/>
            <w:sz w:val="23"/>
            <w:szCs w:val="23"/>
          </w:rPr>
          <w:t>anmeldte sager</w:t>
        </w:r>
      </w:ins>
      <w:r w:rsidR="00A1252A">
        <w:rPr>
          <w:rFonts w:ascii="Questa-Regular" w:hAnsi="Questa-Regular"/>
          <w:color w:val="212529"/>
          <w:sz w:val="23"/>
          <w:szCs w:val="23"/>
        </w:rPr>
        <w:t xml:space="preserve"> </w:t>
      </w:r>
      <w:ins w:id="191" w:author="Cecilie Hertel Thygesen" w:date="2025-09-08T20:37:00Z">
        <w:r w:rsidR="00F3756B" w:rsidRPr="7F98D3E3">
          <w:rPr>
            <w:rFonts w:ascii="Questa-Regular" w:hAnsi="Questa-Regular"/>
            <w:color w:val="212529"/>
            <w:sz w:val="23"/>
            <w:szCs w:val="23"/>
          </w:rPr>
          <w:t>efter</w:t>
        </w:r>
        <w:r w:rsidRPr="004F6252">
          <w:rPr>
            <w:rFonts w:ascii="Questa-Regular" w:hAnsi="Questa-Regular"/>
            <w:color w:val="212529"/>
            <w:sz w:val="23"/>
            <w:szCs w:val="23"/>
          </w:rPr>
          <w:t xml:space="preserve"> den </w:t>
        </w:r>
        <w:r>
          <w:rPr>
            <w:rFonts w:ascii="Questa-Regular" w:hAnsi="Questa-Regular"/>
            <w:color w:val="212529"/>
            <w:sz w:val="23"/>
            <w:szCs w:val="23"/>
          </w:rPr>
          <w:t>3</w:t>
        </w:r>
        <w:r w:rsidRPr="004F6252">
          <w:rPr>
            <w:rFonts w:ascii="Questa-Regular" w:hAnsi="Questa-Regular"/>
            <w:color w:val="212529"/>
            <w:sz w:val="23"/>
            <w:szCs w:val="23"/>
          </w:rPr>
          <w:t xml:space="preserve">1. </w:t>
        </w:r>
        <w:r>
          <w:rPr>
            <w:rFonts w:ascii="Questa-Regular" w:hAnsi="Questa-Regular"/>
            <w:color w:val="212529"/>
            <w:sz w:val="23"/>
            <w:szCs w:val="23"/>
          </w:rPr>
          <w:t xml:space="preserve">december </w:t>
        </w:r>
        <w:r w:rsidRPr="004F6252">
          <w:rPr>
            <w:rFonts w:ascii="Questa-Regular" w:hAnsi="Questa-Regular"/>
            <w:color w:val="212529"/>
            <w:sz w:val="23"/>
            <w:szCs w:val="23"/>
          </w:rPr>
          <w:t>202</w:t>
        </w:r>
        <w:r>
          <w:rPr>
            <w:rFonts w:ascii="Questa-Regular" w:hAnsi="Questa-Regular"/>
            <w:color w:val="212529"/>
            <w:sz w:val="23"/>
            <w:szCs w:val="23"/>
          </w:rPr>
          <w:t>5 på følgende måde:</w:t>
        </w:r>
        <w:r w:rsidRPr="004F6252">
          <w:rPr>
            <w:rFonts w:ascii="Questa-Regular" w:hAnsi="Questa-Regular"/>
            <w:color w:val="212529"/>
            <w:sz w:val="23"/>
            <w:szCs w:val="23"/>
          </w:rPr>
          <w:t xml:space="preserve"> </w:t>
        </w:r>
      </w:ins>
    </w:p>
    <w:p w14:paraId="5EED1318" w14:textId="668A71CC" w:rsidR="00D25582" w:rsidRDefault="00357C47" w:rsidP="000C627B">
      <w:pPr>
        <w:pStyle w:val="stk2"/>
        <w:shd w:val="clear" w:color="auto" w:fill="F9F9FB"/>
        <w:spacing w:before="0" w:beforeAutospacing="0" w:after="0" w:afterAutospacing="0"/>
        <w:ind w:left="238" w:hanging="238"/>
        <w:rPr>
          <w:ins w:id="192" w:author="Cecilie Hertel Thygesen" w:date="2025-09-08T20:37:00Z"/>
          <w:rFonts w:ascii="Questa-Regular" w:hAnsi="Questa-Regular"/>
          <w:color w:val="212529"/>
          <w:sz w:val="23"/>
          <w:szCs w:val="23"/>
        </w:rPr>
      </w:pPr>
      <w:r>
        <w:rPr>
          <w:rFonts w:ascii="Questa-Regular" w:hAnsi="Questa-Regular"/>
          <w:color w:val="212529"/>
          <w:sz w:val="23"/>
          <w:szCs w:val="23"/>
        </w:rPr>
        <w:t xml:space="preserve">    </w:t>
      </w:r>
      <w:ins w:id="193" w:author="Cecilie Hertel Thygesen" w:date="2025-09-08T20:37:00Z">
        <w:r w:rsidR="00D25582">
          <w:rPr>
            <w:rFonts w:ascii="Questa-Regular" w:hAnsi="Questa-Regular"/>
            <w:color w:val="212529"/>
            <w:sz w:val="23"/>
            <w:szCs w:val="23"/>
          </w:rPr>
          <w:t>1)</w:t>
        </w:r>
      </w:ins>
      <w:r>
        <w:rPr>
          <w:rFonts w:ascii="Questa-Regular" w:hAnsi="Questa-Regular"/>
          <w:color w:val="212529"/>
          <w:sz w:val="23"/>
          <w:szCs w:val="23"/>
        </w:rPr>
        <w:t xml:space="preserve"> </w:t>
      </w:r>
      <w:ins w:id="194" w:author="Cecilie Hertel Thygesen" w:date="2025-09-08T20:37:00Z">
        <w:r w:rsidR="00D25582">
          <w:rPr>
            <w:rFonts w:ascii="Questa-Regular" w:hAnsi="Questa-Regular"/>
            <w:color w:val="212529"/>
            <w:sz w:val="23"/>
            <w:szCs w:val="23"/>
          </w:rPr>
          <w:t xml:space="preserve">For uafsluttede sager, hvor der pr. 31. december 2025 er truffet </w:t>
        </w:r>
      </w:ins>
      <w:ins w:id="195" w:author="Rikke Breitenstein Nissen [2]" w:date="2025-09-08T21:42:00Z">
        <w:r w:rsidR="003650A0">
          <w:rPr>
            <w:rFonts w:ascii="Questa-Regular" w:hAnsi="Questa-Regular"/>
            <w:color w:val="212529"/>
            <w:sz w:val="23"/>
            <w:szCs w:val="23"/>
          </w:rPr>
          <w:t>é</w:t>
        </w:r>
      </w:ins>
      <w:ins w:id="196" w:author="Cecilie Hertel Thygesen" w:date="2025-09-08T20:37:00Z">
        <w:r w:rsidR="00D25582">
          <w:rPr>
            <w:rFonts w:ascii="Questa-Regular" w:hAnsi="Questa-Regular"/>
            <w:color w:val="212529"/>
            <w:sz w:val="23"/>
            <w:szCs w:val="23"/>
          </w:rPr>
          <w:t>n delafgørelse, tilbagebetales der for to delafgørelser.</w:t>
        </w:r>
      </w:ins>
    </w:p>
    <w:p w14:paraId="4802671F" w14:textId="22918FBE" w:rsidR="00D25582" w:rsidRDefault="00357C47" w:rsidP="000C627B">
      <w:pPr>
        <w:pStyle w:val="stk2"/>
        <w:shd w:val="clear" w:color="auto" w:fill="F9F9FB"/>
        <w:spacing w:before="0" w:beforeAutospacing="0" w:after="0" w:afterAutospacing="0"/>
        <w:ind w:left="240" w:hanging="240"/>
        <w:rPr>
          <w:ins w:id="197" w:author="Cecilie Hertel Thygesen" w:date="2025-09-08T20:37:00Z"/>
          <w:rFonts w:ascii="Questa-Regular" w:hAnsi="Questa-Regular"/>
          <w:color w:val="212529"/>
          <w:sz w:val="23"/>
          <w:szCs w:val="23"/>
        </w:rPr>
      </w:pPr>
      <w:r>
        <w:rPr>
          <w:rFonts w:ascii="Questa-Regular" w:hAnsi="Questa-Regular"/>
          <w:color w:val="212529"/>
          <w:sz w:val="23"/>
          <w:szCs w:val="23"/>
        </w:rPr>
        <w:t xml:space="preserve">    </w:t>
      </w:r>
      <w:ins w:id="198" w:author="Cecilie Hertel Thygesen" w:date="2025-09-08T20:37:00Z">
        <w:r w:rsidR="00D25582">
          <w:rPr>
            <w:rFonts w:ascii="Questa-Regular" w:hAnsi="Questa-Regular"/>
            <w:color w:val="212529"/>
            <w:sz w:val="23"/>
            <w:szCs w:val="23"/>
          </w:rPr>
          <w:t>2)</w:t>
        </w:r>
      </w:ins>
      <w:r>
        <w:rPr>
          <w:rFonts w:ascii="Questa-Regular" w:hAnsi="Questa-Regular"/>
          <w:color w:val="212529"/>
          <w:sz w:val="23"/>
          <w:szCs w:val="23"/>
        </w:rPr>
        <w:t xml:space="preserve"> </w:t>
      </w:r>
      <w:ins w:id="199" w:author="Cecilie Hertel Thygesen" w:date="2025-09-08T20:37:00Z">
        <w:r w:rsidR="00D25582">
          <w:rPr>
            <w:rFonts w:ascii="Questa-Regular" w:hAnsi="Questa-Regular"/>
            <w:color w:val="212529"/>
            <w:sz w:val="23"/>
            <w:szCs w:val="23"/>
          </w:rPr>
          <w:t xml:space="preserve">For uafsluttede sager, hvor der pr. 31. december 2025 er truffet to delafgørelser, tilbagebetales der for </w:t>
        </w:r>
      </w:ins>
      <w:ins w:id="200" w:author="Rikke Breitenstein Nissen [2]" w:date="2025-09-08T21:42:00Z">
        <w:r w:rsidR="003650A0">
          <w:rPr>
            <w:rFonts w:ascii="Questa-Regular" w:hAnsi="Questa-Regular"/>
            <w:color w:val="212529"/>
            <w:sz w:val="23"/>
            <w:szCs w:val="23"/>
          </w:rPr>
          <w:t>é</w:t>
        </w:r>
      </w:ins>
      <w:ins w:id="201" w:author="Cecilie Hertel Thygesen" w:date="2025-09-08T20:37:00Z">
        <w:r w:rsidR="00D25582">
          <w:rPr>
            <w:rFonts w:ascii="Questa-Regular" w:hAnsi="Questa-Regular"/>
            <w:color w:val="212529"/>
            <w:sz w:val="23"/>
            <w:szCs w:val="23"/>
          </w:rPr>
          <w:t>n delafgørelse.</w:t>
        </w:r>
      </w:ins>
    </w:p>
    <w:p w14:paraId="1F3ADD37" w14:textId="787AC000" w:rsidR="00D25582" w:rsidRDefault="00357C47" w:rsidP="000C627B">
      <w:pPr>
        <w:pStyle w:val="stk2"/>
        <w:shd w:val="clear" w:color="auto" w:fill="F9F9FB"/>
        <w:spacing w:before="0" w:beforeAutospacing="0" w:after="0" w:afterAutospacing="0"/>
        <w:ind w:left="240" w:hanging="240"/>
        <w:rPr>
          <w:ins w:id="202" w:author="Cecilie Hertel Thygesen" w:date="2025-09-08T20:37:00Z"/>
          <w:rFonts w:ascii="Questa-Regular" w:hAnsi="Questa-Regular"/>
          <w:color w:val="212529"/>
          <w:sz w:val="23"/>
          <w:szCs w:val="23"/>
        </w:rPr>
      </w:pPr>
      <w:r>
        <w:rPr>
          <w:rFonts w:ascii="Questa-Regular" w:hAnsi="Questa-Regular"/>
          <w:color w:val="212529"/>
          <w:sz w:val="23"/>
          <w:szCs w:val="23"/>
        </w:rPr>
        <w:t xml:space="preserve">    </w:t>
      </w:r>
      <w:ins w:id="203" w:author="Cecilie Hertel Thygesen" w:date="2025-09-08T20:37:00Z">
        <w:r w:rsidR="00D25582">
          <w:rPr>
            <w:rFonts w:ascii="Questa-Regular" w:hAnsi="Questa-Regular"/>
            <w:color w:val="212529"/>
            <w:sz w:val="23"/>
            <w:szCs w:val="23"/>
          </w:rPr>
          <w:t>3)</w:t>
        </w:r>
      </w:ins>
      <w:r>
        <w:rPr>
          <w:rFonts w:ascii="Questa-Regular" w:hAnsi="Questa-Regular"/>
          <w:color w:val="212529"/>
          <w:sz w:val="23"/>
          <w:szCs w:val="23"/>
        </w:rPr>
        <w:t xml:space="preserve"> </w:t>
      </w:r>
      <w:ins w:id="204" w:author="Cecilie Hertel Thygesen" w:date="2025-09-08T20:37:00Z">
        <w:r w:rsidR="00D25582">
          <w:rPr>
            <w:rFonts w:ascii="Questa-Regular" w:hAnsi="Questa-Regular"/>
            <w:color w:val="212529"/>
            <w:sz w:val="23"/>
            <w:szCs w:val="23"/>
          </w:rPr>
          <w:t xml:space="preserve">For uafsluttede sager, hvor der pr. 31. december 2025 </w:t>
        </w:r>
        <w:r w:rsidR="00F3756B" w:rsidRPr="7F98D3E3">
          <w:rPr>
            <w:rFonts w:ascii="Questa-Regular" w:hAnsi="Questa-Regular"/>
            <w:color w:val="212529"/>
            <w:sz w:val="23"/>
            <w:szCs w:val="23"/>
          </w:rPr>
          <w:t xml:space="preserve">ikke </w:t>
        </w:r>
      </w:ins>
      <w:ins w:id="205" w:author="Anders Rønn - ADR" w:date="2025-09-16T10:12:00Z">
        <w:r w:rsidR="00F3756B" w:rsidRPr="7F98D3E3">
          <w:rPr>
            <w:rFonts w:ascii="Questa-Regular" w:hAnsi="Questa-Regular"/>
            <w:color w:val="212529"/>
            <w:sz w:val="23"/>
            <w:szCs w:val="23"/>
          </w:rPr>
          <w:t>er</w:t>
        </w:r>
      </w:ins>
      <w:ins w:id="206" w:author="Cecilie Hertel Thygesen" w:date="2025-09-08T20:37:00Z">
        <w:r w:rsidR="00F3756B" w:rsidRPr="7F98D3E3">
          <w:rPr>
            <w:rFonts w:ascii="Questa-Regular" w:hAnsi="Questa-Regular"/>
            <w:color w:val="212529"/>
            <w:sz w:val="23"/>
            <w:szCs w:val="23"/>
          </w:rPr>
          <w:t xml:space="preserve"> truffet</w:t>
        </w:r>
        <w:r w:rsidR="00D25582">
          <w:rPr>
            <w:rFonts w:ascii="Questa-Regular" w:hAnsi="Questa-Regular"/>
            <w:color w:val="212529"/>
            <w:sz w:val="23"/>
            <w:szCs w:val="23"/>
          </w:rPr>
          <w:t xml:space="preserve"> delafgørelser, tilbagebetales der ud fra den gennemsnitlige anerkendelsesprocent i 2025 for henholdsvis arbejdsulykker og erhvervssygdomme. </w:t>
        </w:r>
      </w:ins>
      <w:ins w:id="207" w:author="Anders Rønn - ADR" w:date="2025-09-16T10:08:00Z">
        <w:r w:rsidR="00F3756B" w:rsidRPr="7F98D3E3">
          <w:rPr>
            <w:rFonts w:ascii="Questa-Regular" w:hAnsi="Questa-Regular"/>
            <w:color w:val="212529"/>
            <w:sz w:val="23"/>
            <w:szCs w:val="23"/>
          </w:rPr>
          <w:t>Det indebærer, at der f</w:t>
        </w:r>
      </w:ins>
      <w:ins w:id="208" w:author="Anders Rønn - ADR" w:date="2025-09-16T10:07:00Z">
        <w:r w:rsidR="00F3756B" w:rsidRPr="7F98D3E3">
          <w:rPr>
            <w:rFonts w:ascii="Questa-Regular" w:hAnsi="Questa-Regular"/>
            <w:color w:val="212529"/>
            <w:sz w:val="23"/>
            <w:szCs w:val="23"/>
          </w:rPr>
          <w:t xml:space="preserve">or hver enkelt sag </w:t>
        </w:r>
      </w:ins>
      <w:ins w:id="209" w:author="Anders Rønn - ADR" w:date="2025-09-16T10:09:00Z">
        <w:r w:rsidR="00F3756B" w:rsidRPr="7F98D3E3">
          <w:rPr>
            <w:rFonts w:ascii="Questa-Regular" w:hAnsi="Questa-Regular"/>
            <w:color w:val="212529"/>
            <w:sz w:val="23"/>
            <w:szCs w:val="23"/>
          </w:rPr>
          <w:t xml:space="preserve">foretages tilbagebetaling sådan, at </w:t>
        </w:r>
      </w:ins>
      <w:ins w:id="210" w:author="Anders Rønn - ADR" w:date="2025-09-16T10:07:00Z">
        <w:r w:rsidR="00F3756B" w:rsidRPr="7F98D3E3">
          <w:rPr>
            <w:rFonts w:ascii="Questa-Regular" w:hAnsi="Questa-Regular"/>
            <w:color w:val="212529"/>
            <w:sz w:val="23"/>
            <w:szCs w:val="23"/>
          </w:rPr>
          <w:t xml:space="preserve">afvisningsprocenten </w:t>
        </w:r>
      </w:ins>
      <w:ins w:id="211" w:author="Anders Rønn - ADR" w:date="2025-09-16T10:09:00Z">
        <w:r w:rsidR="00F3756B" w:rsidRPr="7F98D3E3">
          <w:rPr>
            <w:rFonts w:ascii="Questa-Regular" w:hAnsi="Questa-Regular"/>
            <w:color w:val="212529"/>
            <w:sz w:val="23"/>
            <w:szCs w:val="23"/>
          </w:rPr>
          <w:t xml:space="preserve">ganges </w:t>
        </w:r>
      </w:ins>
      <w:ins w:id="212" w:author="Anders Rønn - ADR" w:date="2025-09-16T10:07:00Z">
        <w:r w:rsidR="00F3756B" w:rsidRPr="7F98D3E3">
          <w:rPr>
            <w:rFonts w:ascii="Questa-Regular" w:hAnsi="Questa-Regular"/>
            <w:color w:val="212529"/>
            <w:sz w:val="23"/>
            <w:szCs w:val="23"/>
          </w:rPr>
          <w:t>med</w:t>
        </w:r>
      </w:ins>
      <w:ins w:id="213" w:author="Anders Rønn - ADR" w:date="2025-09-16T10:08:00Z">
        <w:r w:rsidR="00F3756B" w:rsidRPr="7F98D3E3">
          <w:rPr>
            <w:rFonts w:ascii="Questa-Regular" w:hAnsi="Questa-Regular"/>
            <w:color w:val="212529"/>
            <w:sz w:val="23"/>
            <w:szCs w:val="23"/>
          </w:rPr>
          <w:t xml:space="preserve"> én delafgørelse</w:t>
        </w:r>
      </w:ins>
      <w:ins w:id="214" w:author="Anders Rønn - ADR" w:date="2025-09-16T10:09:00Z">
        <w:r w:rsidR="00F3756B" w:rsidRPr="7F98D3E3">
          <w:rPr>
            <w:rFonts w:ascii="Questa-Regular" w:hAnsi="Questa-Regular"/>
            <w:color w:val="212529"/>
            <w:sz w:val="23"/>
            <w:szCs w:val="23"/>
          </w:rPr>
          <w:t>, mens</w:t>
        </w:r>
      </w:ins>
      <w:ins w:id="215" w:author="Anders Rønn - ADR" w:date="2025-09-16T10:08:00Z">
        <w:r w:rsidR="00F3756B" w:rsidRPr="7F98D3E3">
          <w:rPr>
            <w:rFonts w:ascii="Questa-Regular" w:hAnsi="Questa-Regular"/>
            <w:color w:val="212529"/>
            <w:sz w:val="23"/>
            <w:szCs w:val="23"/>
          </w:rPr>
          <w:t xml:space="preserve"> anerkendelsesprocenten </w:t>
        </w:r>
      </w:ins>
      <w:ins w:id="216" w:author="Anders Rønn - ADR" w:date="2025-09-16T10:09:00Z">
        <w:r w:rsidR="00F3756B" w:rsidRPr="7F98D3E3">
          <w:rPr>
            <w:rFonts w:ascii="Questa-Regular" w:hAnsi="Questa-Regular"/>
            <w:color w:val="212529"/>
            <w:sz w:val="23"/>
            <w:szCs w:val="23"/>
          </w:rPr>
          <w:t xml:space="preserve">ganges </w:t>
        </w:r>
      </w:ins>
      <w:ins w:id="217" w:author="Anders Rønn - ADR" w:date="2025-09-16T10:08:00Z">
        <w:r w:rsidR="00F3756B" w:rsidRPr="7F98D3E3">
          <w:rPr>
            <w:rFonts w:ascii="Questa-Regular" w:hAnsi="Questa-Regular"/>
            <w:color w:val="212529"/>
            <w:sz w:val="23"/>
            <w:szCs w:val="23"/>
          </w:rPr>
          <w:t xml:space="preserve">med </w:t>
        </w:r>
      </w:ins>
      <w:ins w:id="218" w:author="Claus Boisen Lidegaard - CBL" w:date="2025-09-16T11:12:00Z">
        <w:r w:rsidR="00F3756B" w:rsidRPr="7F98D3E3">
          <w:rPr>
            <w:rFonts w:ascii="Questa-Regular" w:hAnsi="Questa-Regular"/>
            <w:color w:val="212529"/>
            <w:sz w:val="23"/>
            <w:szCs w:val="23"/>
          </w:rPr>
          <w:t>tre</w:t>
        </w:r>
      </w:ins>
      <w:ins w:id="219" w:author="Anders Rønn - ADR" w:date="2025-09-16T10:08:00Z">
        <w:r w:rsidR="00F3756B" w:rsidRPr="7F98D3E3">
          <w:rPr>
            <w:rFonts w:ascii="Questa-Regular" w:hAnsi="Questa-Regular"/>
            <w:color w:val="212529"/>
            <w:sz w:val="23"/>
            <w:szCs w:val="23"/>
          </w:rPr>
          <w:t xml:space="preserve"> delafgørelser</w:t>
        </w:r>
      </w:ins>
      <w:ins w:id="220" w:author="Anders Rønn - ADR" w:date="2025-09-16T10:09:00Z">
        <w:r w:rsidR="00F3756B" w:rsidRPr="7F98D3E3">
          <w:rPr>
            <w:rFonts w:ascii="Questa-Regular" w:hAnsi="Questa-Regular"/>
            <w:color w:val="212529"/>
            <w:sz w:val="23"/>
            <w:szCs w:val="23"/>
          </w:rPr>
          <w:t>.</w:t>
        </w:r>
      </w:ins>
      <w:ins w:id="221" w:author="Anders Rønn - ADR" w:date="2025-09-16T10:12:00Z">
        <w:r w:rsidR="00F3756B" w:rsidRPr="7F98D3E3">
          <w:rPr>
            <w:rFonts w:ascii="Questa-Regular" w:hAnsi="Questa-Regular"/>
            <w:color w:val="212529"/>
            <w:sz w:val="23"/>
            <w:szCs w:val="23"/>
          </w:rPr>
          <w:t xml:space="preserve"> Summen af disse to tal tilbagebetales.</w:t>
        </w:r>
      </w:ins>
      <w:ins w:id="222" w:author="Anders Rønn - ADR" w:date="2025-09-16T10:13:00Z">
        <w:r w:rsidR="00F3756B" w:rsidRPr="7F98D3E3">
          <w:rPr>
            <w:rFonts w:ascii="Questa-Regular" w:hAnsi="Questa-Regular"/>
            <w:color w:val="212529"/>
            <w:sz w:val="23"/>
            <w:szCs w:val="23"/>
          </w:rPr>
          <w:t xml:space="preserve"> </w:t>
        </w:r>
      </w:ins>
    </w:p>
    <w:p w14:paraId="30454F5D" w14:textId="04A12A65" w:rsidR="00D25582" w:rsidRPr="00C15251" w:rsidRDefault="00565356" w:rsidP="00D25582">
      <w:pPr>
        <w:pStyle w:val="stk2"/>
        <w:shd w:val="clear" w:color="auto" w:fill="F9F9FB"/>
        <w:spacing w:before="0" w:beforeAutospacing="0" w:after="0" w:afterAutospacing="0"/>
        <w:rPr>
          <w:ins w:id="223" w:author="Cecilie Hertel Thygesen" w:date="2025-09-08T20:37:00Z"/>
          <w:rFonts w:ascii="Questa-Regular" w:hAnsi="Questa-Regular"/>
          <w:color w:val="212529"/>
          <w:sz w:val="23"/>
          <w:szCs w:val="23"/>
        </w:rPr>
      </w:pPr>
      <w:ins w:id="224" w:author="Cecilie Hertel Thygesen" w:date="2025-09-18T13:46:00Z">
        <w:r>
          <w:rPr>
            <w:rFonts w:ascii="Questa-Regular" w:hAnsi="Questa-Regular"/>
            <w:i/>
            <w:color w:val="212529"/>
            <w:sz w:val="23"/>
            <w:szCs w:val="23"/>
          </w:rPr>
          <w:t xml:space="preserve">   </w:t>
        </w:r>
        <w:r w:rsidRPr="00A1252A">
          <w:rPr>
            <w:rFonts w:ascii="Questa-Regular" w:hAnsi="Questa-Regular"/>
            <w:i/>
            <w:color w:val="212529"/>
            <w:sz w:val="23"/>
            <w:szCs w:val="23"/>
          </w:rPr>
          <w:t>Stk. 4.</w:t>
        </w:r>
        <w:r>
          <w:rPr>
            <w:rFonts w:ascii="Questa-Regular" w:hAnsi="Questa-Regular"/>
            <w:i/>
            <w:color w:val="212529"/>
            <w:sz w:val="23"/>
            <w:szCs w:val="23"/>
          </w:rPr>
          <w:t xml:space="preserve"> </w:t>
        </w:r>
      </w:ins>
      <w:ins w:id="225" w:author="Cecilie Hertel Thygesen" w:date="2025-09-08T20:37:00Z">
        <w:r w:rsidR="00D25582">
          <w:rPr>
            <w:rFonts w:ascii="Questa-Regular" w:hAnsi="Questa-Regular"/>
            <w:color w:val="212529"/>
            <w:sz w:val="23"/>
            <w:szCs w:val="23"/>
          </w:rPr>
          <w:t>For uafsluttede sager, der</w:t>
        </w:r>
      </w:ins>
      <w:r w:rsidR="00F3756B">
        <w:rPr>
          <w:rFonts w:ascii="Questa-Regular" w:hAnsi="Questa-Regular"/>
          <w:color w:val="212529"/>
          <w:sz w:val="23"/>
          <w:szCs w:val="23"/>
        </w:rPr>
        <w:t xml:space="preserve"> </w:t>
      </w:r>
      <w:ins w:id="226" w:author="Anders Rønn - ADR" w:date="2025-09-16T10:11:00Z">
        <w:r w:rsidR="00F3756B" w:rsidRPr="7F98D3E3">
          <w:rPr>
            <w:rFonts w:ascii="Questa-Regular" w:hAnsi="Questa-Regular"/>
            <w:color w:val="212529"/>
            <w:sz w:val="23"/>
            <w:szCs w:val="23"/>
          </w:rPr>
          <w:t>pr. 31. december 2025</w:t>
        </w:r>
      </w:ins>
      <w:ins w:id="227" w:author="Cecilie Hertel Thygesen" w:date="2025-09-08T20:37:00Z">
        <w:r w:rsidR="00D25582">
          <w:rPr>
            <w:rFonts w:ascii="Questa-Regular" w:hAnsi="Questa-Regular"/>
            <w:color w:val="212529"/>
            <w:sz w:val="23"/>
            <w:szCs w:val="23"/>
          </w:rPr>
          <w:t xml:space="preserve"> er genoptaget eller under revision, tilbagebetales der for </w:t>
        </w:r>
      </w:ins>
      <w:ins w:id="228" w:author="Cecilie Hertel Thygesen" w:date="2025-09-18T13:44:00Z">
        <w:r w:rsidR="00F3756B">
          <w:rPr>
            <w:rFonts w:ascii="Questa-Regular" w:hAnsi="Questa-Regular"/>
            <w:color w:val="212529"/>
            <w:sz w:val="23"/>
            <w:szCs w:val="23"/>
          </w:rPr>
          <w:t>é</w:t>
        </w:r>
      </w:ins>
      <w:ins w:id="229" w:author="Cecilie Hertel Thygesen" w:date="2025-09-08T20:37:00Z">
        <w:r w:rsidR="00D25582">
          <w:rPr>
            <w:rFonts w:ascii="Questa-Regular" w:hAnsi="Questa-Regular"/>
            <w:color w:val="212529"/>
            <w:sz w:val="23"/>
            <w:szCs w:val="23"/>
          </w:rPr>
          <w:t>n delafgørelse.</w:t>
        </w:r>
      </w:ins>
    </w:p>
    <w:p w14:paraId="6E026817" w14:textId="0A85BB0A" w:rsidR="00D25582" w:rsidRDefault="00D25582" w:rsidP="00D25582">
      <w:pPr>
        <w:pStyle w:val="stk2"/>
        <w:shd w:val="clear" w:color="auto" w:fill="F9F9FB"/>
        <w:spacing w:before="0" w:beforeAutospacing="0" w:after="0" w:afterAutospacing="0"/>
        <w:rPr>
          <w:ins w:id="230" w:author="Cecilie Hertel Thygesen" w:date="2025-09-08T20:37:00Z"/>
          <w:rFonts w:ascii="Questa-Regular" w:hAnsi="Questa-Regular"/>
          <w:color w:val="212529"/>
          <w:sz w:val="23"/>
          <w:szCs w:val="23"/>
        </w:rPr>
      </w:pPr>
      <w:ins w:id="231" w:author="Cecilie Hertel Thygesen" w:date="2025-09-08T20:37:00Z">
        <w:r>
          <w:rPr>
            <w:rFonts w:ascii="Questa-Regular" w:hAnsi="Questa-Regular"/>
            <w:i/>
            <w:color w:val="212529"/>
            <w:sz w:val="23"/>
            <w:szCs w:val="23"/>
          </w:rPr>
          <w:t xml:space="preserve">   Stk. </w:t>
        </w:r>
      </w:ins>
      <w:ins w:id="232" w:author="Cecilie Hertel Thygesen" w:date="2025-09-18T13:46:00Z">
        <w:r w:rsidR="00565356">
          <w:rPr>
            <w:rFonts w:ascii="Questa-Regular" w:hAnsi="Questa-Regular"/>
            <w:i/>
            <w:color w:val="212529"/>
            <w:sz w:val="23"/>
            <w:szCs w:val="23"/>
          </w:rPr>
          <w:t>5</w:t>
        </w:r>
      </w:ins>
      <w:ins w:id="233" w:author="Cecilie Hertel Thygesen" w:date="2025-09-08T20:37:00Z">
        <w:r>
          <w:rPr>
            <w:rFonts w:ascii="Questa-Regular" w:hAnsi="Questa-Regular"/>
            <w:i/>
            <w:color w:val="212529"/>
            <w:sz w:val="23"/>
            <w:szCs w:val="23"/>
          </w:rPr>
          <w:t xml:space="preserve">. </w:t>
        </w:r>
        <w:r w:rsidRPr="004F6252">
          <w:rPr>
            <w:rFonts w:ascii="Questa-Regular" w:hAnsi="Questa-Regular"/>
            <w:color w:val="212529"/>
            <w:sz w:val="23"/>
            <w:szCs w:val="23"/>
          </w:rPr>
          <w:t>For delafgørelser</w:t>
        </w:r>
        <w:r>
          <w:rPr>
            <w:rFonts w:ascii="Questa-Regular" w:hAnsi="Questa-Regular"/>
            <w:color w:val="212529"/>
            <w:sz w:val="23"/>
            <w:szCs w:val="23"/>
          </w:rPr>
          <w:t xml:space="preserve">, der træffes </w:t>
        </w:r>
        <w:r w:rsidRPr="004F6252">
          <w:rPr>
            <w:rFonts w:ascii="Questa-Regular" w:hAnsi="Questa-Regular"/>
            <w:color w:val="212529"/>
            <w:sz w:val="23"/>
            <w:szCs w:val="23"/>
          </w:rPr>
          <w:t>efter 31. december 2025 i uafsluttede sager</w:t>
        </w:r>
        <w:r>
          <w:rPr>
            <w:rFonts w:ascii="Questa-Regular" w:hAnsi="Questa-Regular"/>
            <w:color w:val="212529"/>
            <w:sz w:val="23"/>
            <w:szCs w:val="23"/>
          </w:rPr>
          <w:t>,</w:t>
        </w:r>
        <w:r w:rsidRPr="004F6252">
          <w:rPr>
            <w:rFonts w:ascii="Questa-Regular" w:hAnsi="Questa-Regular"/>
            <w:color w:val="212529"/>
            <w:sz w:val="23"/>
            <w:szCs w:val="23"/>
          </w:rPr>
          <w:t xml:space="preserve"> opkræves betaling pr. delafgørelse i henhold til reglerne i § 8.</w:t>
        </w:r>
        <w:r>
          <w:rPr>
            <w:rFonts w:ascii="Questa-Regular" w:hAnsi="Questa-Regular"/>
            <w:color w:val="212529"/>
            <w:sz w:val="23"/>
            <w:szCs w:val="23"/>
          </w:rPr>
          <w:t xml:space="preserve"> </w:t>
        </w:r>
      </w:ins>
    </w:p>
    <w:p w14:paraId="6D603B3B" w14:textId="455BF441" w:rsidR="00D25582" w:rsidRDefault="00D25582" w:rsidP="00D25582">
      <w:pPr>
        <w:pStyle w:val="stk2"/>
        <w:shd w:val="clear" w:color="auto" w:fill="F9F9FB"/>
        <w:spacing w:before="0" w:beforeAutospacing="0" w:after="0" w:afterAutospacing="0"/>
        <w:ind w:firstLine="240"/>
        <w:rPr>
          <w:ins w:id="234" w:author="Cecilie Hertel Thygesen" w:date="2025-09-08T20:37:00Z"/>
          <w:rFonts w:ascii="Questa-Regular" w:hAnsi="Questa-Regular"/>
          <w:color w:val="212529"/>
          <w:sz w:val="23"/>
          <w:szCs w:val="23"/>
        </w:rPr>
      </w:pPr>
      <w:ins w:id="235" w:author="Cecilie Hertel Thygesen" w:date="2025-09-08T20:37:00Z">
        <w:r>
          <w:rPr>
            <w:rFonts w:ascii="Questa-Regular" w:hAnsi="Questa-Regular"/>
            <w:i/>
            <w:color w:val="212529"/>
            <w:sz w:val="23"/>
            <w:szCs w:val="23"/>
          </w:rPr>
          <w:t xml:space="preserve">Stk. </w:t>
        </w:r>
      </w:ins>
      <w:ins w:id="236" w:author="Cecilie Hertel Thygesen" w:date="2025-09-18T13:46:00Z">
        <w:r w:rsidR="00565356">
          <w:rPr>
            <w:rFonts w:ascii="Questa-Regular" w:hAnsi="Questa-Regular"/>
            <w:i/>
            <w:color w:val="212529"/>
            <w:sz w:val="23"/>
            <w:szCs w:val="23"/>
          </w:rPr>
          <w:t>6</w:t>
        </w:r>
      </w:ins>
      <w:ins w:id="237" w:author="Cecilie Hertel Thygesen" w:date="2025-09-08T20:37:00Z">
        <w:r>
          <w:rPr>
            <w:rFonts w:ascii="Questa-Regular" w:hAnsi="Questa-Regular"/>
            <w:i/>
            <w:color w:val="212529"/>
            <w:sz w:val="23"/>
            <w:szCs w:val="23"/>
          </w:rPr>
          <w:t>.</w:t>
        </w:r>
        <w:r>
          <w:rPr>
            <w:rFonts w:ascii="Questa-Regular" w:hAnsi="Questa-Regular"/>
            <w:color w:val="212529"/>
            <w:sz w:val="23"/>
            <w:szCs w:val="23"/>
          </w:rPr>
          <w:t xml:space="preserve"> </w:t>
        </w:r>
        <w:r w:rsidRPr="00AE3F2F">
          <w:rPr>
            <w:rFonts w:ascii="Questa-Regular" w:hAnsi="Questa-Regular"/>
            <w:color w:val="212529"/>
            <w:sz w:val="23"/>
            <w:szCs w:val="23"/>
          </w:rPr>
          <w:t xml:space="preserve">Hvert 3. år samtidig med efterreguleringen jf. § 8, stk. </w:t>
        </w:r>
      </w:ins>
      <w:ins w:id="238" w:author="Anders Rønn - ADR" w:date="2025-09-12T14:26:00Z">
        <w:r w:rsidR="008D4071" w:rsidRPr="1217B5E4">
          <w:rPr>
            <w:rFonts w:ascii="Questa-Regular" w:hAnsi="Questa-Regular"/>
            <w:color w:val="212529"/>
            <w:sz w:val="23"/>
            <w:szCs w:val="23"/>
          </w:rPr>
          <w:t>5</w:t>
        </w:r>
      </w:ins>
      <w:ins w:id="239" w:author="Cecilie Hertel Thygesen" w:date="2025-09-08T20:37:00Z">
        <w:r w:rsidRPr="00AE3F2F">
          <w:rPr>
            <w:rFonts w:ascii="Questa-Regular" w:hAnsi="Questa-Regular"/>
            <w:color w:val="212529"/>
            <w:sz w:val="23"/>
            <w:szCs w:val="23"/>
          </w:rPr>
          <w:t>, altså første gang senest i marts 2029 og indtil alle uafsluttede sager på overgangstidspunktet er afsluttet, laves en slutregulering for afsluttede sager i perioden</w:t>
        </w:r>
      </w:ins>
      <w:ins w:id="240" w:author="Helle Klostergaard Christensen" w:date="2025-09-09T08:21:00Z">
        <w:r w:rsidR="006C5A06" w:rsidRPr="00AE3F2F">
          <w:rPr>
            <w:rFonts w:ascii="Questa-Regular" w:hAnsi="Questa-Regular"/>
            <w:color w:val="212529"/>
            <w:sz w:val="23"/>
            <w:szCs w:val="23"/>
          </w:rPr>
          <w:t xml:space="preserve"> af de 3 foregående kalenderår</w:t>
        </w:r>
      </w:ins>
      <w:ins w:id="241" w:author="Cecilie Hertel Thygesen" w:date="2025-09-08T20:37:00Z">
        <w:r w:rsidRPr="00AE3F2F">
          <w:rPr>
            <w:rFonts w:ascii="Questa-Regular" w:hAnsi="Questa-Regular"/>
            <w:color w:val="212529"/>
            <w:sz w:val="23"/>
            <w:szCs w:val="23"/>
          </w:rPr>
          <w:t>. Slutreguleringen sammenholder, hvad der er tilbagebetalt i forbindelse med overgangen for disse sager, og hvad de enkelte finansieringspligtige har betalt efterfølgende i opkrævningen af delafgørelser jf. stk. 4, hvorefter den eventuelle forskel enten opkræves eller tilbagebetales.</w:t>
        </w:r>
      </w:ins>
    </w:p>
    <w:p w14:paraId="1FCD3076" w14:textId="21A1D920" w:rsidR="00D25582" w:rsidRDefault="00565356" w:rsidP="00FF7A08">
      <w:pPr>
        <w:pStyle w:val="stk2"/>
        <w:shd w:val="clear" w:color="auto" w:fill="F9F9FB"/>
        <w:spacing w:before="0" w:beforeAutospacing="0" w:after="0" w:afterAutospacing="0"/>
        <w:ind w:firstLine="240"/>
        <w:rPr>
          <w:ins w:id="242" w:author="Cecilie Hertel Thygesen" w:date="2025-09-08T20:37:00Z"/>
          <w:rFonts w:ascii="Questa-Regular" w:hAnsi="Questa-Regular"/>
          <w:color w:val="212529"/>
          <w:sz w:val="23"/>
          <w:szCs w:val="23"/>
        </w:rPr>
      </w:pPr>
      <w:ins w:id="243" w:author="Cecilie Hertel Thygesen" w:date="2025-09-08T20:37:00Z">
        <w:r>
          <w:rPr>
            <w:rFonts w:ascii="Questa-Regular" w:hAnsi="Questa-Regular"/>
            <w:i/>
            <w:iCs/>
            <w:color w:val="212529"/>
            <w:sz w:val="23"/>
            <w:szCs w:val="23"/>
          </w:rPr>
          <w:t>Stk. 7</w:t>
        </w:r>
        <w:r w:rsidR="00D25582">
          <w:rPr>
            <w:rFonts w:ascii="Questa-Regular" w:hAnsi="Questa-Regular"/>
            <w:i/>
            <w:iCs/>
            <w:color w:val="212529"/>
            <w:sz w:val="23"/>
            <w:szCs w:val="23"/>
          </w:rPr>
          <w:t xml:space="preserve">. </w:t>
        </w:r>
      </w:ins>
      <w:ins w:id="244" w:author="Claus Boisen Lidegaard - CBL" w:date="2025-09-15T08:06:00Z">
        <w:r w:rsidR="00D25412" w:rsidRPr="7F91C924">
          <w:rPr>
            <w:rFonts w:ascii="Questa-Regular" w:hAnsi="Questa-Regular"/>
            <w:color w:val="212529"/>
            <w:sz w:val="23"/>
            <w:szCs w:val="23"/>
          </w:rPr>
          <w:t>Efterreguleringen</w:t>
        </w:r>
      </w:ins>
      <w:ins w:id="245" w:author="Cecilie Hertel Thygesen" w:date="2025-09-08T20:37:00Z">
        <w:r w:rsidR="00D25412" w:rsidRPr="7F91C924">
          <w:rPr>
            <w:rFonts w:ascii="Questa-Regular" w:hAnsi="Questa-Regular"/>
            <w:color w:val="212529"/>
            <w:sz w:val="23"/>
            <w:szCs w:val="23"/>
          </w:rPr>
          <w:t xml:space="preserve"> pr. </w:t>
        </w:r>
      </w:ins>
      <w:ins w:id="246" w:author="Claus Boisen Lidegaard - CBL" w:date="2025-09-14T19:14:00Z">
        <w:r w:rsidR="00D25412" w:rsidRPr="7F91C924">
          <w:rPr>
            <w:rFonts w:ascii="Questa-Regular" w:hAnsi="Questa-Regular"/>
            <w:color w:val="212529"/>
            <w:sz w:val="23"/>
            <w:szCs w:val="23"/>
          </w:rPr>
          <w:t>3</w:t>
        </w:r>
      </w:ins>
      <w:ins w:id="247" w:author="Cecilie Hertel Thygesen" w:date="2025-09-08T20:37:00Z">
        <w:r w:rsidR="00D25412" w:rsidRPr="7F91C924">
          <w:rPr>
            <w:rFonts w:ascii="Questa-Regular" w:hAnsi="Questa-Regular"/>
            <w:color w:val="212529"/>
            <w:sz w:val="23"/>
            <w:szCs w:val="23"/>
          </w:rPr>
          <w:t xml:space="preserve">1. </w:t>
        </w:r>
      </w:ins>
      <w:ins w:id="248" w:author="Claus Boisen Lidegaard - CBL" w:date="2025-09-14T19:15:00Z">
        <w:r w:rsidR="00D25412" w:rsidRPr="7F91C924">
          <w:rPr>
            <w:rFonts w:ascii="Questa-Regular" w:hAnsi="Questa-Regular"/>
            <w:color w:val="212529"/>
            <w:sz w:val="23"/>
            <w:szCs w:val="23"/>
          </w:rPr>
          <w:t>december</w:t>
        </w:r>
      </w:ins>
      <w:ins w:id="249" w:author="Cecilie Hertel Thygesen" w:date="2025-09-08T20:37:00Z">
        <w:r w:rsidR="00D25412" w:rsidRPr="7F91C924">
          <w:rPr>
            <w:rFonts w:ascii="Questa-Regular" w:hAnsi="Questa-Regular"/>
            <w:color w:val="212529"/>
            <w:sz w:val="23"/>
            <w:szCs w:val="23"/>
          </w:rPr>
          <w:t xml:space="preserve"> 202</w:t>
        </w:r>
      </w:ins>
      <w:ins w:id="250" w:author="Claus Boisen Lidegaard - CBL" w:date="2025-09-14T19:15:00Z">
        <w:r w:rsidR="00D25412" w:rsidRPr="7F91C924">
          <w:rPr>
            <w:rFonts w:ascii="Questa-Regular" w:hAnsi="Questa-Regular"/>
            <w:color w:val="212529"/>
            <w:sz w:val="23"/>
            <w:szCs w:val="23"/>
          </w:rPr>
          <w:t>5</w:t>
        </w:r>
      </w:ins>
      <w:ins w:id="251" w:author="Cecilie Hertel Thygesen" w:date="2025-09-08T20:37:00Z">
        <w:r w:rsidR="00D25412" w:rsidRPr="7F91C924">
          <w:rPr>
            <w:rFonts w:ascii="Questa-Regular" w:hAnsi="Questa-Regular"/>
            <w:color w:val="212529"/>
            <w:sz w:val="23"/>
            <w:szCs w:val="23"/>
          </w:rPr>
          <w:t>,</w:t>
        </w:r>
      </w:ins>
      <w:ins w:id="252" w:author="Claus Boisen Lidegaard - CBL" w:date="2025-09-14T19:14:00Z">
        <w:r w:rsidR="00D25412" w:rsidRPr="7F91C924">
          <w:rPr>
            <w:rFonts w:ascii="Questa-Regular" w:hAnsi="Questa-Regular"/>
            <w:color w:val="212529"/>
            <w:sz w:val="23"/>
            <w:szCs w:val="23"/>
          </w:rPr>
          <w:t xml:space="preserve"> </w:t>
        </w:r>
      </w:ins>
      <w:ins w:id="253" w:author="Claus Boisen Lidegaard - CBL" w:date="2025-09-14T19:15:00Z">
        <w:r w:rsidR="00D25412" w:rsidRPr="7F91C924">
          <w:rPr>
            <w:rFonts w:ascii="Questa-Regular" w:hAnsi="Questa-Regular"/>
            <w:color w:val="212529"/>
            <w:sz w:val="23"/>
            <w:szCs w:val="23"/>
          </w:rPr>
          <w:t>opgjort</w:t>
        </w:r>
      </w:ins>
      <w:ins w:id="254" w:author="Claus Boisen Lidegaard - CBL" w:date="2025-09-15T12:47:00Z">
        <w:r w:rsidR="00D25412" w:rsidRPr="7F91C924">
          <w:rPr>
            <w:rFonts w:ascii="Questa-Regular" w:hAnsi="Questa-Regular"/>
            <w:color w:val="212529"/>
            <w:sz w:val="23"/>
            <w:szCs w:val="23"/>
          </w:rPr>
          <w:t xml:space="preserve"> i overensstemmelse med principperne</w:t>
        </w:r>
      </w:ins>
      <w:r w:rsidR="009E0D78">
        <w:rPr>
          <w:rFonts w:ascii="Questa-Regular" w:hAnsi="Questa-Regular"/>
          <w:color w:val="212529"/>
          <w:sz w:val="23"/>
          <w:szCs w:val="23"/>
        </w:rPr>
        <w:t xml:space="preserve"> </w:t>
      </w:r>
      <w:ins w:id="255" w:author="Claus Boisen Lidegaard - CBL" w:date="2025-09-15T12:47:00Z">
        <w:r w:rsidR="00D25412" w:rsidRPr="7F91C924">
          <w:rPr>
            <w:rFonts w:ascii="Questa-Regular" w:hAnsi="Questa-Regular"/>
            <w:color w:val="212529"/>
            <w:sz w:val="23"/>
            <w:szCs w:val="23"/>
          </w:rPr>
          <w:t>i</w:t>
        </w:r>
      </w:ins>
      <w:ins w:id="256" w:author="Cecilie Hertel Thygesen" w:date="2025-09-08T20:37:00Z">
        <w:r w:rsidR="00D25412" w:rsidRPr="7F91C924">
          <w:rPr>
            <w:rFonts w:ascii="Questa-Regular" w:hAnsi="Questa-Regular"/>
            <w:color w:val="212529"/>
            <w:sz w:val="23"/>
            <w:szCs w:val="23"/>
          </w:rPr>
          <w:t xml:space="preserve"> § 4, stk. </w:t>
        </w:r>
      </w:ins>
      <w:ins w:id="257" w:author="Claus Boisen Lidegaard - CBL" w:date="2025-09-14T19:15:00Z">
        <w:r w:rsidR="00D25412" w:rsidRPr="7F91C924">
          <w:rPr>
            <w:rFonts w:ascii="Questa-Regular" w:hAnsi="Questa-Regular"/>
            <w:color w:val="212529"/>
            <w:sz w:val="23"/>
            <w:szCs w:val="23"/>
          </w:rPr>
          <w:t>5</w:t>
        </w:r>
      </w:ins>
      <w:ins w:id="258" w:author="Cecilie Hertel Thygesen" w:date="2025-09-08T20:37:00Z">
        <w:r w:rsidR="00D25412" w:rsidRPr="7F91C924">
          <w:rPr>
            <w:rFonts w:ascii="Questa-Regular" w:hAnsi="Questa-Regular"/>
            <w:color w:val="212529"/>
            <w:sz w:val="23"/>
            <w:szCs w:val="23"/>
          </w:rPr>
          <w:t xml:space="preserve">, </w:t>
        </w:r>
      </w:ins>
      <w:ins w:id="259" w:author="Claus Boisen Lidegaard - CBL" w:date="2025-09-14T19:16:00Z">
        <w:r w:rsidR="00D25412" w:rsidRPr="7F91C924">
          <w:rPr>
            <w:rFonts w:ascii="Questa-Regular" w:hAnsi="Questa-Regular"/>
            <w:color w:val="212529"/>
            <w:sz w:val="23"/>
            <w:szCs w:val="23"/>
          </w:rPr>
          <w:t xml:space="preserve">i bekendtgørelse nr. 1240 af 25. november 2019 om regnskaber m.v. for Arbejdsmarkedets Erhvervssikring </w:t>
        </w:r>
      </w:ins>
      <w:ins w:id="260" w:author="Cecilie Hertel Thygesen" w:date="2025-09-08T20:37:00Z">
        <w:r w:rsidR="00D25412" w:rsidRPr="7F91C924">
          <w:rPr>
            <w:rFonts w:ascii="Questa-Regular" w:hAnsi="Questa-Regular"/>
            <w:color w:val="212529"/>
            <w:sz w:val="23"/>
            <w:szCs w:val="23"/>
          </w:rPr>
          <w:t>udgiftsføres</w:t>
        </w:r>
      </w:ins>
      <w:ins w:id="261" w:author="Claus Boisen Lidegaard - CBL" w:date="2025-09-15T10:23:00Z">
        <w:r w:rsidR="00D25412" w:rsidRPr="7F91C924">
          <w:rPr>
            <w:rFonts w:ascii="Questa-Regular" w:hAnsi="Questa-Regular"/>
            <w:color w:val="212529"/>
            <w:sz w:val="23"/>
            <w:szCs w:val="23"/>
          </w:rPr>
          <w:t xml:space="preserve"> i</w:t>
        </w:r>
      </w:ins>
      <w:ins w:id="262" w:author="Claus Boisen Lidegaard - CBL" w:date="2025-09-15T10:24:00Z">
        <w:r w:rsidR="00D25412" w:rsidRPr="7F91C924">
          <w:rPr>
            <w:rFonts w:ascii="Questa-Regular" w:hAnsi="Questa-Regular"/>
            <w:color w:val="212529"/>
            <w:sz w:val="23"/>
            <w:szCs w:val="23"/>
          </w:rPr>
          <w:t xml:space="preserve"> regnskabsåret</w:t>
        </w:r>
      </w:ins>
      <w:ins w:id="263" w:author="Claus Boisen Lidegaard - CBL" w:date="2025-09-15T10:23:00Z">
        <w:r w:rsidR="00D25412" w:rsidRPr="7F91C924">
          <w:rPr>
            <w:rFonts w:ascii="Questa-Regular" w:hAnsi="Questa-Regular"/>
            <w:color w:val="212529"/>
            <w:sz w:val="23"/>
            <w:szCs w:val="23"/>
          </w:rPr>
          <w:t xml:space="preserve"> 2026.</w:t>
        </w:r>
      </w:ins>
      <w:ins w:id="264" w:author="Cecilie Hertel Thygesen" w:date="2025-09-08T20:37:00Z">
        <w:r w:rsidR="00D25412" w:rsidRPr="7F91C924">
          <w:rPr>
            <w:rFonts w:ascii="Questa-Regular" w:hAnsi="Questa-Regular"/>
            <w:color w:val="212529"/>
            <w:sz w:val="23"/>
            <w:szCs w:val="23"/>
          </w:rPr>
          <w:t xml:space="preserve"> </w:t>
        </w:r>
      </w:ins>
    </w:p>
    <w:bookmarkEnd w:id="184"/>
    <w:p w14:paraId="54DFD0C9" w14:textId="1F5BF547" w:rsidR="0091006D" w:rsidRDefault="00565356" w:rsidP="0091006D">
      <w:pPr>
        <w:pStyle w:val="stk2"/>
        <w:shd w:val="clear" w:color="auto" w:fill="F9F9FB"/>
        <w:spacing w:before="0" w:beforeAutospacing="0" w:after="0" w:afterAutospacing="0"/>
        <w:ind w:firstLine="240"/>
        <w:rPr>
          <w:rFonts w:ascii="Questa-Regular" w:hAnsi="Questa-Regular"/>
          <w:color w:val="212529"/>
          <w:sz w:val="23"/>
          <w:szCs w:val="23"/>
        </w:rPr>
      </w:pPr>
      <w:ins w:id="265" w:author="Cecilie Hertel Thygesen" w:date="2025-06-10T17:29:00Z">
        <w:r>
          <w:rPr>
            <w:rFonts w:ascii="Questa-Regular" w:hAnsi="Questa-Regular"/>
            <w:i/>
            <w:color w:val="212529"/>
            <w:sz w:val="23"/>
            <w:szCs w:val="23"/>
          </w:rPr>
          <w:t>Stk. 8</w:t>
        </w:r>
        <w:r w:rsidR="00377AE9">
          <w:rPr>
            <w:rFonts w:ascii="Questa-Regular" w:hAnsi="Questa-Regular"/>
            <w:i/>
            <w:color w:val="212529"/>
            <w:sz w:val="23"/>
            <w:szCs w:val="23"/>
          </w:rPr>
          <w:t xml:space="preserve">. </w:t>
        </w:r>
      </w:ins>
      <w:r w:rsidR="0091006D">
        <w:rPr>
          <w:rFonts w:ascii="Questa-Regular" w:hAnsi="Questa-Regular"/>
          <w:color w:val="212529"/>
          <w:sz w:val="23"/>
          <w:szCs w:val="23"/>
        </w:rPr>
        <w:t>§ 7, stk. 1, nr. 10, finder ikke anvendelse for skader, som er indtruffet før 1. september 2022.</w:t>
      </w:r>
    </w:p>
    <w:p w14:paraId="36ED2E18" w14:textId="2051E36D" w:rsidR="00624CE3" w:rsidRPr="00624CE3" w:rsidRDefault="0091006D" w:rsidP="004F6252">
      <w:pPr>
        <w:pStyle w:val="stk2"/>
        <w:shd w:val="clear" w:color="auto" w:fill="F9F9FB"/>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 xml:space="preserve">Stk. </w:t>
      </w:r>
      <w:ins w:id="266" w:author="Cecilie Hertel Thygesen" w:date="2025-06-10T17:41:00Z">
        <w:r w:rsidR="00565356">
          <w:rPr>
            <w:rStyle w:val="stknr"/>
            <w:rFonts w:ascii="Questa-Regular" w:hAnsi="Questa-Regular"/>
            <w:i/>
            <w:iCs/>
            <w:color w:val="212529"/>
            <w:sz w:val="23"/>
            <w:szCs w:val="23"/>
          </w:rPr>
          <w:t>9</w:t>
        </w:r>
      </w:ins>
      <w:del w:id="267" w:author="Cecilie Hertel Thygesen" w:date="2025-06-10T17:41:00Z">
        <w:r w:rsidDel="004F6252">
          <w:rPr>
            <w:rStyle w:val="stknr"/>
            <w:rFonts w:ascii="Questa-Regular" w:hAnsi="Questa-Regular"/>
            <w:i/>
            <w:iCs/>
            <w:color w:val="212529"/>
            <w:sz w:val="23"/>
            <w:szCs w:val="23"/>
          </w:rPr>
          <w:delText>3</w:delText>
        </w:r>
      </w:del>
      <w:r>
        <w:rPr>
          <w:rStyle w:val="stknr"/>
          <w:rFonts w:ascii="Questa-Regular" w:hAnsi="Questa-Regular"/>
          <w:i/>
          <w:iCs/>
          <w:color w:val="212529"/>
          <w:sz w:val="23"/>
          <w:szCs w:val="23"/>
        </w:rPr>
        <w:t>.</w:t>
      </w:r>
      <w:r>
        <w:rPr>
          <w:rFonts w:ascii="Questa-Regular" w:hAnsi="Questa-Regular"/>
          <w:color w:val="212529"/>
          <w:sz w:val="23"/>
          <w:szCs w:val="23"/>
        </w:rPr>
        <w:t> Bekendtgørelse nr. 1</w:t>
      </w:r>
      <w:ins w:id="268" w:author="Cecilie Hertel Thygesen" w:date="2025-05-12T09:29:00Z">
        <w:r w:rsidR="005C325A">
          <w:rPr>
            <w:rFonts w:ascii="Questa-Regular" w:hAnsi="Questa-Regular"/>
            <w:color w:val="212529"/>
            <w:sz w:val="23"/>
            <w:szCs w:val="23"/>
          </w:rPr>
          <w:t>239</w:t>
        </w:r>
      </w:ins>
      <w:del w:id="269" w:author="Cecilie Hertel Thygesen" w:date="2025-05-12T09:29:00Z">
        <w:r w:rsidDel="005C325A">
          <w:rPr>
            <w:rFonts w:ascii="Questa-Regular" w:hAnsi="Questa-Regular"/>
            <w:color w:val="212529"/>
            <w:sz w:val="23"/>
            <w:szCs w:val="23"/>
          </w:rPr>
          <w:delText>348</w:delText>
        </w:r>
      </w:del>
      <w:r>
        <w:rPr>
          <w:rFonts w:ascii="Questa-Regular" w:hAnsi="Questa-Regular"/>
          <w:color w:val="212529"/>
          <w:sz w:val="23"/>
          <w:szCs w:val="23"/>
        </w:rPr>
        <w:t xml:space="preserve"> af 27. november 202</w:t>
      </w:r>
      <w:ins w:id="270" w:author="Cecilie Hertel Thygesen" w:date="2025-05-12T09:30:00Z">
        <w:r w:rsidR="005C325A">
          <w:rPr>
            <w:rFonts w:ascii="Questa-Regular" w:hAnsi="Questa-Regular"/>
            <w:color w:val="212529"/>
            <w:sz w:val="23"/>
            <w:szCs w:val="23"/>
          </w:rPr>
          <w:t>4</w:t>
        </w:r>
      </w:ins>
      <w:del w:id="271" w:author="Cecilie Hertel Thygesen" w:date="2025-05-12T09:30:00Z">
        <w:r w:rsidDel="005C325A">
          <w:rPr>
            <w:rFonts w:ascii="Questa-Regular" w:hAnsi="Questa-Regular"/>
            <w:color w:val="212529"/>
            <w:sz w:val="23"/>
            <w:szCs w:val="23"/>
          </w:rPr>
          <w:delText>3</w:delText>
        </w:r>
      </w:del>
      <w:r>
        <w:rPr>
          <w:rFonts w:ascii="Questa-Regular" w:hAnsi="Questa-Regular"/>
          <w:color w:val="212529"/>
          <w:sz w:val="23"/>
          <w:szCs w:val="23"/>
        </w:rPr>
        <w:t xml:space="preserve"> om betaling for Arbejdsmarkedets Erhvervssikrings og Ankestyrelsens administration af forhold, der er omfattet af lov om arbejdsskadesikring m.v.</w:t>
      </w:r>
      <w:ins w:id="272" w:author="Rikke Breitenstein Nissen" w:date="2025-08-28T11:08:00Z">
        <w:r w:rsidR="001E5189">
          <w:rPr>
            <w:rFonts w:ascii="Questa-Regular" w:hAnsi="Questa-Regular"/>
            <w:color w:val="212529"/>
            <w:sz w:val="23"/>
            <w:szCs w:val="23"/>
          </w:rPr>
          <w:t>,</w:t>
        </w:r>
      </w:ins>
      <w:r>
        <w:rPr>
          <w:rFonts w:ascii="Questa-Regular" w:hAnsi="Questa-Regular"/>
          <w:color w:val="212529"/>
          <w:sz w:val="23"/>
          <w:szCs w:val="23"/>
        </w:rPr>
        <w:t xml:space="preserve"> ophæves.</w:t>
      </w:r>
      <w:r w:rsidR="00A8036F">
        <w:rPr>
          <w:rFonts w:ascii="Questa-Regular" w:hAnsi="Questa-Regular"/>
          <w:color w:val="212529"/>
          <w:sz w:val="23"/>
          <w:szCs w:val="23"/>
        </w:rPr>
        <w:t xml:space="preserve"> </w:t>
      </w:r>
      <w:ins w:id="273" w:author="Cecilie Hertel Thygesen" w:date="2025-08-26T17:12:00Z">
        <w:r w:rsidR="00A8036F" w:rsidRPr="00D0034F">
          <w:rPr>
            <w:rFonts w:ascii="Questa-Regular" w:hAnsi="Questa-Regular"/>
            <w:color w:val="212529"/>
            <w:sz w:val="23"/>
            <w:szCs w:val="23"/>
          </w:rPr>
          <w:t>Bekendtg</w:t>
        </w:r>
        <w:r w:rsidR="00A8036F" w:rsidRPr="00D0034F">
          <w:rPr>
            <w:rFonts w:ascii="Questa-Regular" w:hAnsi="Questa-Regular" w:hint="eastAsia"/>
            <w:color w:val="212529"/>
            <w:sz w:val="23"/>
            <w:szCs w:val="23"/>
          </w:rPr>
          <w:t>ø</w:t>
        </w:r>
        <w:r w:rsidR="00A8036F" w:rsidRPr="00D0034F">
          <w:rPr>
            <w:rFonts w:ascii="Questa-Regular" w:hAnsi="Questa-Regular"/>
            <w:color w:val="212529"/>
            <w:sz w:val="23"/>
            <w:szCs w:val="23"/>
          </w:rPr>
          <w:t xml:space="preserve">relsen finder dog fortsat anvendelse for efterregulering af </w:t>
        </w:r>
      </w:ins>
      <w:ins w:id="274" w:author="Cecilie Hertel Thygesen" w:date="2025-09-08T20:39:00Z">
        <w:r w:rsidR="00B04AE7">
          <w:rPr>
            <w:rFonts w:ascii="Questa-Regular" w:hAnsi="Questa-Regular"/>
            <w:color w:val="212529"/>
            <w:sz w:val="23"/>
            <w:szCs w:val="23"/>
          </w:rPr>
          <w:t xml:space="preserve">Arbejdsmarkedets Erhvervssikrings </w:t>
        </w:r>
      </w:ins>
      <w:ins w:id="275" w:author="Claus Boisen Lidegaard - CBL" w:date="2025-09-11T11:11:00Z">
        <w:r w:rsidR="00085B1A" w:rsidRPr="1217B5E4">
          <w:rPr>
            <w:rFonts w:ascii="Questa-Regular" w:hAnsi="Questa-Regular"/>
            <w:color w:val="212529"/>
            <w:sz w:val="23"/>
            <w:szCs w:val="23"/>
          </w:rPr>
          <w:t>anmeldte</w:t>
        </w:r>
      </w:ins>
      <w:ins w:id="276" w:author="Rikke Breitenstein Nissen" w:date="2025-09-08T23:16:00Z">
        <w:r w:rsidR="00085B1A" w:rsidRPr="1217B5E4">
          <w:rPr>
            <w:rFonts w:ascii="Questa-Regular" w:hAnsi="Questa-Regular"/>
            <w:color w:val="212529"/>
            <w:sz w:val="23"/>
            <w:szCs w:val="23"/>
          </w:rPr>
          <w:t xml:space="preserve"> sager</w:t>
        </w:r>
      </w:ins>
      <w:ins w:id="277" w:author="Cecilie Hertel Thygesen" w:date="2025-09-08T20:39:00Z">
        <w:r w:rsidR="00B04AE7">
          <w:rPr>
            <w:rFonts w:ascii="Questa-Regular" w:hAnsi="Questa-Regular"/>
            <w:color w:val="212529"/>
            <w:sz w:val="23"/>
            <w:szCs w:val="23"/>
          </w:rPr>
          <w:t xml:space="preserve"> og </w:t>
        </w:r>
      </w:ins>
      <w:ins w:id="278" w:author="Cecilie Hertel Thygesen" w:date="2025-08-26T17:12:00Z">
        <w:r w:rsidR="00A8036F" w:rsidRPr="00D0034F">
          <w:rPr>
            <w:rFonts w:ascii="Questa-Regular" w:hAnsi="Questa-Regular"/>
            <w:color w:val="212529"/>
            <w:sz w:val="23"/>
            <w:szCs w:val="23"/>
          </w:rPr>
          <w:t>Ankestyrelsens delafg</w:t>
        </w:r>
        <w:r w:rsidR="00A8036F" w:rsidRPr="00D0034F">
          <w:rPr>
            <w:rFonts w:ascii="Questa-Regular" w:hAnsi="Questa-Regular" w:hint="eastAsia"/>
            <w:color w:val="212529"/>
            <w:sz w:val="23"/>
            <w:szCs w:val="23"/>
          </w:rPr>
          <w:t>ø</w:t>
        </w:r>
        <w:r w:rsidR="00A8036F" w:rsidRPr="00D0034F">
          <w:rPr>
            <w:rFonts w:ascii="Questa-Regular" w:hAnsi="Questa-Regular"/>
            <w:color w:val="212529"/>
            <w:sz w:val="23"/>
            <w:szCs w:val="23"/>
          </w:rPr>
          <w:t>relser i sager oprettet f</w:t>
        </w:r>
        <w:r w:rsidR="00A8036F" w:rsidRPr="00D0034F">
          <w:rPr>
            <w:rFonts w:ascii="Questa-Regular" w:hAnsi="Questa-Regular" w:hint="eastAsia"/>
            <w:color w:val="212529"/>
            <w:sz w:val="23"/>
            <w:szCs w:val="23"/>
          </w:rPr>
          <w:t>ø</w:t>
        </w:r>
        <w:r w:rsidR="00A8036F" w:rsidRPr="00D0034F">
          <w:rPr>
            <w:rFonts w:ascii="Questa-Regular" w:hAnsi="Questa-Regular"/>
            <w:color w:val="212529"/>
            <w:sz w:val="23"/>
            <w:szCs w:val="23"/>
          </w:rPr>
          <w:t>r den 1. januar 2026.</w:t>
        </w:r>
        <w:r w:rsidR="00A8036F">
          <w:rPr>
            <w:rFonts w:ascii="Questa-Regular" w:hAnsi="Questa-Regular"/>
            <w:color w:val="212529"/>
            <w:sz w:val="23"/>
            <w:szCs w:val="23"/>
          </w:rPr>
          <w:t xml:space="preserve"> </w:t>
        </w:r>
      </w:ins>
    </w:p>
    <w:bookmarkEnd w:id="180"/>
    <w:p w14:paraId="6D5F7503" w14:textId="77777777" w:rsidR="0091006D" w:rsidRDefault="0091006D" w:rsidP="0091006D">
      <w:pPr>
        <w:pStyle w:val="givet"/>
        <w:shd w:val="clear" w:color="auto" w:fill="F9F9FB"/>
        <w:spacing w:before="120" w:beforeAutospacing="0" w:after="0" w:afterAutospacing="0"/>
        <w:jc w:val="center"/>
        <w:rPr>
          <w:rFonts w:ascii="Questa-Regular" w:hAnsi="Questa-Regular"/>
          <w:i/>
          <w:iCs/>
          <w:color w:val="212529"/>
          <w:sz w:val="23"/>
          <w:szCs w:val="23"/>
        </w:rPr>
      </w:pPr>
      <w:r>
        <w:rPr>
          <w:rFonts w:ascii="Questa-Regular" w:hAnsi="Questa-Regular"/>
          <w:i/>
          <w:iCs/>
          <w:color w:val="212529"/>
          <w:sz w:val="23"/>
          <w:szCs w:val="23"/>
        </w:rPr>
        <w:t>Beskæftigelsesministeriet, den </w:t>
      </w:r>
    </w:p>
    <w:p w14:paraId="0218D773" w14:textId="77777777" w:rsidR="00E3299E" w:rsidRDefault="00E3299E"/>
    <w:sectPr w:rsidR="00E3299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cilie Hertel Thygesen">
    <w15:presenceInfo w15:providerId="AD" w15:userId="S-1-5-21-2100284113-1573851820-878952375-450877"/>
  </w15:person>
  <w15:person w15:author="Tor Even Münter">
    <w15:presenceInfo w15:providerId="AD" w15:userId="S-1-5-21-2100284113-1573851820-878952375-45884"/>
  </w15:person>
  <w15:person w15:author="Helle Klostergaard Christensen">
    <w15:presenceInfo w15:providerId="AD" w15:userId="S-1-5-21-2100284113-1573851820-878952375-31342"/>
  </w15:person>
  <w15:person w15:author="Rikke Breitenstein Nissen">
    <w15:presenceInfo w15:providerId="AD" w15:userId="S-1-5-21-2100284113-1573851820-878952375-609995"/>
  </w15:person>
  <w15:person w15:author="Rikke Breitenstein Nissen [2]">
    <w15:presenceInfo w15:providerId="None" w15:userId="Rikke Breitenstein Nissen"/>
  </w15:person>
  <w15:person w15:author="Claus Boisen Lidegaard - CBL">
    <w15:presenceInfo w15:providerId="AD" w15:userId="S::CBL@ATP.DK::69b625db-c86c-46f7-884e-8356449bca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28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06D"/>
    <w:rsid w:val="00007378"/>
    <w:rsid w:val="00080DFA"/>
    <w:rsid w:val="00085B1A"/>
    <w:rsid w:val="000939B1"/>
    <w:rsid w:val="000A24FD"/>
    <w:rsid w:val="000A5EAB"/>
    <w:rsid w:val="000B3266"/>
    <w:rsid w:val="000B433E"/>
    <w:rsid w:val="000C627B"/>
    <w:rsid w:val="000D42A9"/>
    <w:rsid w:val="000F6D81"/>
    <w:rsid w:val="001447CD"/>
    <w:rsid w:val="001936D4"/>
    <w:rsid w:val="001C551E"/>
    <w:rsid w:val="001C6C7C"/>
    <w:rsid w:val="001E5189"/>
    <w:rsid w:val="00203AB7"/>
    <w:rsid w:val="00206409"/>
    <w:rsid w:val="00210840"/>
    <w:rsid w:val="0021723F"/>
    <w:rsid w:val="002261AC"/>
    <w:rsid w:val="00235DC3"/>
    <w:rsid w:val="00240CBD"/>
    <w:rsid w:val="00244ABE"/>
    <w:rsid w:val="0025638A"/>
    <w:rsid w:val="00257DAA"/>
    <w:rsid w:val="00277707"/>
    <w:rsid w:val="00292A4A"/>
    <w:rsid w:val="00296329"/>
    <w:rsid w:val="002B1B5A"/>
    <w:rsid w:val="002B28A5"/>
    <w:rsid w:val="002B663A"/>
    <w:rsid w:val="002C06D8"/>
    <w:rsid w:val="002E4AC8"/>
    <w:rsid w:val="003065C5"/>
    <w:rsid w:val="00327735"/>
    <w:rsid w:val="00334B96"/>
    <w:rsid w:val="00357C47"/>
    <w:rsid w:val="003650A0"/>
    <w:rsid w:val="00374AD4"/>
    <w:rsid w:val="00377AE9"/>
    <w:rsid w:val="003A7E1D"/>
    <w:rsid w:val="003B3E65"/>
    <w:rsid w:val="003E532F"/>
    <w:rsid w:val="003F0668"/>
    <w:rsid w:val="00403366"/>
    <w:rsid w:val="004161B4"/>
    <w:rsid w:val="00416473"/>
    <w:rsid w:val="004231C8"/>
    <w:rsid w:val="0043240F"/>
    <w:rsid w:val="00432BFB"/>
    <w:rsid w:val="0045354B"/>
    <w:rsid w:val="004716EF"/>
    <w:rsid w:val="00474929"/>
    <w:rsid w:val="00491520"/>
    <w:rsid w:val="004A1DEE"/>
    <w:rsid w:val="004C433A"/>
    <w:rsid w:val="004D083C"/>
    <w:rsid w:val="004D37E1"/>
    <w:rsid w:val="004D6072"/>
    <w:rsid w:val="004E2B9F"/>
    <w:rsid w:val="004F6252"/>
    <w:rsid w:val="00510529"/>
    <w:rsid w:val="00537C34"/>
    <w:rsid w:val="00540628"/>
    <w:rsid w:val="0054109C"/>
    <w:rsid w:val="00554689"/>
    <w:rsid w:val="00565356"/>
    <w:rsid w:val="005853E9"/>
    <w:rsid w:val="005B3709"/>
    <w:rsid w:val="005C325A"/>
    <w:rsid w:val="005D5522"/>
    <w:rsid w:val="005F285D"/>
    <w:rsid w:val="005F6067"/>
    <w:rsid w:val="00624CE3"/>
    <w:rsid w:val="00626A92"/>
    <w:rsid w:val="006425A0"/>
    <w:rsid w:val="00646E32"/>
    <w:rsid w:val="00667CE7"/>
    <w:rsid w:val="00672BAC"/>
    <w:rsid w:val="0069061A"/>
    <w:rsid w:val="006C5A06"/>
    <w:rsid w:val="006D0EC0"/>
    <w:rsid w:val="006F581D"/>
    <w:rsid w:val="00710052"/>
    <w:rsid w:val="00715ABE"/>
    <w:rsid w:val="00720861"/>
    <w:rsid w:val="0073145B"/>
    <w:rsid w:val="0074694E"/>
    <w:rsid w:val="00775A3D"/>
    <w:rsid w:val="007B74A0"/>
    <w:rsid w:val="007C2123"/>
    <w:rsid w:val="007D7592"/>
    <w:rsid w:val="00802B07"/>
    <w:rsid w:val="00844BAA"/>
    <w:rsid w:val="008908A7"/>
    <w:rsid w:val="00893F5B"/>
    <w:rsid w:val="00897556"/>
    <w:rsid w:val="008A7C9D"/>
    <w:rsid w:val="008C1135"/>
    <w:rsid w:val="008D4071"/>
    <w:rsid w:val="008E65BD"/>
    <w:rsid w:val="008F74BA"/>
    <w:rsid w:val="008F7948"/>
    <w:rsid w:val="0091006D"/>
    <w:rsid w:val="009206E6"/>
    <w:rsid w:val="0092465B"/>
    <w:rsid w:val="00936F64"/>
    <w:rsid w:val="00961F79"/>
    <w:rsid w:val="00981AD8"/>
    <w:rsid w:val="00985F32"/>
    <w:rsid w:val="009A7F8A"/>
    <w:rsid w:val="009E0D78"/>
    <w:rsid w:val="00A066B7"/>
    <w:rsid w:val="00A068B1"/>
    <w:rsid w:val="00A1252A"/>
    <w:rsid w:val="00A240CA"/>
    <w:rsid w:val="00A26173"/>
    <w:rsid w:val="00A426A5"/>
    <w:rsid w:val="00A4590B"/>
    <w:rsid w:val="00A71E80"/>
    <w:rsid w:val="00A7763E"/>
    <w:rsid w:val="00A8036F"/>
    <w:rsid w:val="00AE3F2F"/>
    <w:rsid w:val="00B04AE7"/>
    <w:rsid w:val="00B050B5"/>
    <w:rsid w:val="00B07C20"/>
    <w:rsid w:val="00B20C57"/>
    <w:rsid w:val="00B33E78"/>
    <w:rsid w:val="00B6672A"/>
    <w:rsid w:val="00B74A92"/>
    <w:rsid w:val="00B82C88"/>
    <w:rsid w:val="00B954D6"/>
    <w:rsid w:val="00BA08D7"/>
    <w:rsid w:val="00BA7882"/>
    <w:rsid w:val="00BF4A88"/>
    <w:rsid w:val="00C04A13"/>
    <w:rsid w:val="00C2778B"/>
    <w:rsid w:val="00C31790"/>
    <w:rsid w:val="00C53E3E"/>
    <w:rsid w:val="00C62D71"/>
    <w:rsid w:val="00C72DFE"/>
    <w:rsid w:val="00CA31FA"/>
    <w:rsid w:val="00CA4027"/>
    <w:rsid w:val="00CA56CF"/>
    <w:rsid w:val="00CA71EC"/>
    <w:rsid w:val="00CB4A57"/>
    <w:rsid w:val="00CC03FF"/>
    <w:rsid w:val="00CC0EE4"/>
    <w:rsid w:val="00CE1EF9"/>
    <w:rsid w:val="00CF6D4C"/>
    <w:rsid w:val="00CF7ECB"/>
    <w:rsid w:val="00D0034F"/>
    <w:rsid w:val="00D137C5"/>
    <w:rsid w:val="00D25412"/>
    <w:rsid w:val="00D25582"/>
    <w:rsid w:val="00D30851"/>
    <w:rsid w:val="00D877D5"/>
    <w:rsid w:val="00DA729B"/>
    <w:rsid w:val="00DB0B99"/>
    <w:rsid w:val="00DF5BBF"/>
    <w:rsid w:val="00E01446"/>
    <w:rsid w:val="00E3299E"/>
    <w:rsid w:val="00E35950"/>
    <w:rsid w:val="00E53669"/>
    <w:rsid w:val="00F0602C"/>
    <w:rsid w:val="00F11C28"/>
    <w:rsid w:val="00F14222"/>
    <w:rsid w:val="00F3756B"/>
    <w:rsid w:val="00F429F7"/>
    <w:rsid w:val="00F548EF"/>
    <w:rsid w:val="00F714A8"/>
    <w:rsid w:val="00F72725"/>
    <w:rsid w:val="00F81AF0"/>
    <w:rsid w:val="00F82CAE"/>
    <w:rsid w:val="00FC0395"/>
    <w:rsid w:val="00FC061C"/>
    <w:rsid w:val="00FD24E1"/>
    <w:rsid w:val="00FD7F16"/>
    <w:rsid w:val="00FE13EB"/>
    <w:rsid w:val="00FF5410"/>
    <w:rsid w:val="00FF7A0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BDFD"/>
  <w15:chartTrackingRefBased/>
  <w15:docId w15:val="{06D20223-33FE-448E-AFAB-05EE433D2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91006D"/>
  </w:style>
  <w:style w:type="paragraph" w:customStyle="1" w:styleId="paragraf">
    <w:name w:val="paragraf"/>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91006D"/>
  </w:style>
  <w:style w:type="paragraph" w:customStyle="1" w:styleId="stk2">
    <w:name w:val="stk2"/>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91006D"/>
  </w:style>
  <w:style w:type="paragraph" w:customStyle="1" w:styleId="paragrafgruppeoverskrift">
    <w:name w:val="paragrafgruppeoverskrift"/>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91006D"/>
  </w:style>
  <w:style w:type="paragraph" w:customStyle="1" w:styleId="givet">
    <w:name w:val="givet"/>
    <w:basedOn w:val="Normal"/>
    <w:rsid w:val="0091006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Markeringsbobletekst">
    <w:name w:val="Balloon Text"/>
    <w:basedOn w:val="Normal"/>
    <w:link w:val="MarkeringsbobletekstTegn"/>
    <w:uiPriority w:val="99"/>
    <w:semiHidden/>
    <w:unhideWhenUsed/>
    <w:rsid w:val="00334B96"/>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34B96"/>
    <w:rPr>
      <w:rFonts w:ascii="Segoe UI" w:hAnsi="Segoe UI" w:cs="Segoe UI"/>
      <w:sz w:val="18"/>
      <w:szCs w:val="18"/>
    </w:rPr>
  </w:style>
  <w:style w:type="character" w:styleId="Kommentarhenvisning">
    <w:name w:val="annotation reference"/>
    <w:basedOn w:val="Standardskrifttypeiafsnit"/>
    <w:uiPriority w:val="99"/>
    <w:semiHidden/>
    <w:unhideWhenUsed/>
    <w:rsid w:val="008A7C9D"/>
    <w:rPr>
      <w:sz w:val="16"/>
      <w:szCs w:val="16"/>
    </w:rPr>
  </w:style>
  <w:style w:type="paragraph" w:styleId="Kommentartekst">
    <w:name w:val="annotation text"/>
    <w:basedOn w:val="Normal"/>
    <w:link w:val="KommentartekstTegn"/>
    <w:uiPriority w:val="99"/>
    <w:semiHidden/>
    <w:unhideWhenUsed/>
    <w:rsid w:val="008A7C9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A7C9D"/>
    <w:rPr>
      <w:sz w:val="20"/>
      <w:szCs w:val="20"/>
    </w:rPr>
  </w:style>
  <w:style w:type="paragraph" w:styleId="Kommentaremne">
    <w:name w:val="annotation subject"/>
    <w:basedOn w:val="Kommentartekst"/>
    <w:next w:val="Kommentartekst"/>
    <w:link w:val="KommentaremneTegn"/>
    <w:uiPriority w:val="99"/>
    <w:semiHidden/>
    <w:unhideWhenUsed/>
    <w:rsid w:val="008A7C9D"/>
    <w:rPr>
      <w:b/>
      <w:bCs/>
    </w:rPr>
  </w:style>
  <w:style w:type="character" w:customStyle="1" w:styleId="KommentaremneTegn">
    <w:name w:val="Kommentaremne Tegn"/>
    <w:basedOn w:val="KommentartekstTegn"/>
    <w:link w:val="Kommentaremne"/>
    <w:uiPriority w:val="99"/>
    <w:semiHidden/>
    <w:rsid w:val="008A7C9D"/>
    <w:rPr>
      <w:b/>
      <w:bCs/>
      <w:sz w:val="20"/>
      <w:szCs w:val="20"/>
    </w:rPr>
  </w:style>
  <w:style w:type="paragraph" w:styleId="Korrektur">
    <w:name w:val="Revision"/>
    <w:hidden/>
    <w:uiPriority w:val="99"/>
    <w:semiHidden/>
    <w:rsid w:val="006D0E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688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E187E-276B-409D-9D1D-67EDEBDB4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1213</TotalTime>
  <Pages>1</Pages>
  <Words>2567</Words>
  <Characters>15660</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 Even Münter</dc:creator>
  <cp:keywords/>
  <dc:description/>
  <cp:lastModifiedBy>Cecilie Hertel Thygesen</cp:lastModifiedBy>
  <cp:revision>94</cp:revision>
  <dcterms:created xsi:type="dcterms:W3CDTF">2025-06-01T18:35:00Z</dcterms:created>
  <dcterms:modified xsi:type="dcterms:W3CDTF">2025-10-13T09:00:00Z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